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 xml:space="preserve">System to Generator Operational </w:t>
      </w:r>
      <w:proofErr w:type="spellStart"/>
      <w:r>
        <w:rPr>
          <w:rFonts w:ascii="Arial" w:hAnsi="Arial"/>
          <w:b w:val="0"/>
        </w:rPr>
        <w:t>Intertripping</w:t>
      </w:r>
      <w:proofErr w:type="spellEnd"/>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even" r:id="rId10"/>
          <w:headerReference w:type="default" r:id="rId11"/>
          <w:footerReference w:type="even" r:id="rId12"/>
          <w:footerReference w:type="default" r:id="rId13"/>
          <w:headerReference w:type="first" r:id="rId14"/>
          <w:footerReference w:type="first" r:id="rId15"/>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861FE5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A8264E">
        <w:rPr>
          <w:rFonts w:ascii="Arial" w:hAnsi="Arial"/>
          <w:b/>
        </w:rPr>
        <w:t xml:space="preserve">ESO </w:t>
      </w:r>
      <w:r>
        <w:rPr>
          <w:rFonts w:ascii="Arial" w:hAnsi="Arial"/>
          <w:b/>
        </w:rPr>
        <w:t>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proofErr w:type="spellStart"/>
      <w:r>
        <w:rPr>
          <w:rFonts w:ascii="Arial" w:hAnsi="Arial"/>
        </w:rPr>
        <w:t>Mvar</w:t>
      </w:r>
      <w:proofErr w:type="spellEnd"/>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proofErr w:type="spellStart"/>
      <w:r w:rsidR="00B82A2F">
        <w:rPr>
          <w:rFonts w:ascii="Arial" w:hAnsi="Arial"/>
        </w:rPr>
        <w:t>Mvars</w:t>
      </w:r>
      <w:proofErr w:type="spellEnd"/>
      <w:r w:rsidR="00B82A2F">
        <w:rPr>
          <w:rFonts w:ascii="Arial" w:hAnsi="Arial"/>
        </w:rPr>
        <w:t xml:space="preserve">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which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proofErr w:type="spellStart"/>
      <w:r>
        <w:rPr>
          <w:rFonts w:ascii="Arial" w:hAnsi="Arial"/>
        </w:rPr>
        <w:t>Mvars</w:t>
      </w:r>
      <w:proofErr w:type="spellEnd"/>
      <w:r>
        <w:rPr>
          <w:rFonts w:ascii="Arial" w:hAnsi="Arial"/>
        </w:rPr>
        <w:t xml:space="preserve"> from some or all of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rsidP="6B6784D7">
      <w:pPr>
        <w:tabs>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sidRPr="6B6784D7">
        <w:rPr>
          <w:rFonts w:ascii="Arial" w:hAnsi="Arial"/>
          <w:b/>
          <w:bCs/>
        </w:rPr>
        <w:t>Grid Code OC</w:t>
      </w:r>
      <w:r>
        <w:rPr>
          <w:rFonts w:ascii="Arial" w:hAnsi="Arial"/>
        </w:rPr>
        <w:t xml:space="preserve"> 5, </w:t>
      </w:r>
      <w:r w:rsidRPr="6B6784D7">
        <w:rPr>
          <w:rFonts w:ascii="Arial" w:hAnsi="Arial"/>
          <w:b/>
          <w:bCs/>
        </w:rPr>
        <w:t>The Company</w:t>
      </w:r>
      <w:r>
        <w:rPr>
          <w:rFonts w:ascii="Arial" w:hAnsi="Arial"/>
        </w:rPr>
        <w:t xml:space="preserve"> may use </w:t>
      </w:r>
      <w:r w:rsidRPr="6B6784D7">
        <w:rPr>
          <w:rFonts w:ascii="Arial" w:hAnsi="Arial"/>
          <w:b/>
          <w:bCs/>
        </w:rPr>
        <w:t>Operational Metering Equipment</w:t>
      </w:r>
      <w:r>
        <w:rPr>
          <w:rFonts w:ascii="Arial" w:hAnsi="Arial"/>
        </w:rPr>
        <w:t xml:space="preserve"> owned by a </w:t>
      </w:r>
      <w:r w:rsidRPr="6B6784D7">
        <w:rPr>
          <w:rFonts w:ascii="Arial" w:hAnsi="Arial"/>
          <w:b/>
          <w:bCs/>
        </w:rPr>
        <w:t xml:space="preserve">Relevant  </w:t>
      </w:r>
      <w:r w:rsidRPr="00F9443D">
        <w:rPr>
          <w:rFonts w:ascii="Arial" w:hAnsi="Arial"/>
          <w:b/>
          <w:bCs/>
          <w:highlight w:val="yellow"/>
        </w:rPr>
        <w:t>Transmission Licensee</w:t>
      </w:r>
      <w:r w:rsidRPr="6B6784D7">
        <w:rPr>
          <w:rFonts w:ascii="Arial" w:hAnsi="Arial"/>
          <w:b/>
          <w:bCs/>
        </w:rPr>
        <w:t xml:space="preserve"> </w:t>
      </w:r>
      <w:commentRangeStart w:id="0"/>
      <w:commentRangeStart w:id="1"/>
      <w:r>
        <w:rPr>
          <w:rFonts w:ascii="Arial" w:hAnsi="Arial"/>
        </w:rPr>
        <w:t>in</w:t>
      </w:r>
      <w:commentRangeEnd w:id="0"/>
      <w:r>
        <w:rPr>
          <w:rStyle w:val="CommentReference"/>
        </w:rPr>
        <w:commentReference w:id="0"/>
      </w:r>
      <w:commentRangeEnd w:id="1"/>
      <w:r w:rsidR="00526B15">
        <w:rPr>
          <w:rStyle w:val="CommentReference"/>
        </w:rPr>
        <w:commentReference w:id="1"/>
      </w:r>
      <w:r>
        <w:rPr>
          <w:rFonts w:ascii="Arial" w:hAnsi="Arial"/>
        </w:rPr>
        <w:t xml:space="preserve"> accordance with Paragraph 6.7.3 to ensure that, in respect of each </w:t>
      </w:r>
      <w:r w:rsidRPr="6B6784D7">
        <w:rPr>
          <w:rFonts w:ascii="Arial" w:hAnsi="Arial"/>
          <w:b/>
          <w:bCs/>
        </w:rPr>
        <w:t>BM Unit</w:t>
      </w:r>
      <w:r>
        <w:rPr>
          <w:rFonts w:ascii="Arial" w:hAnsi="Arial"/>
        </w:rPr>
        <w:t xml:space="preserve">, a </w:t>
      </w:r>
      <w:r w:rsidRPr="6B6784D7">
        <w:rPr>
          <w:rFonts w:ascii="Arial" w:hAnsi="Arial"/>
          <w:b/>
          <w:bCs/>
        </w:rPr>
        <w:t>User</w:t>
      </w:r>
      <w:r>
        <w:rPr>
          <w:rFonts w:ascii="Arial" w:hAnsi="Arial"/>
        </w:rPr>
        <w:t xml:space="preserve"> is complying with its obligations to provide the </w:t>
      </w:r>
      <w:r w:rsidRPr="6B6784D7">
        <w:rPr>
          <w:rFonts w:ascii="Arial" w:hAnsi="Arial"/>
          <w:b/>
          <w:bCs/>
        </w:rPr>
        <w:t>Obligatory Reactive Power Service</w:t>
      </w:r>
      <w:r>
        <w:rPr>
          <w:rFonts w:ascii="Arial" w:hAnsi="Arial"/>
        </w:rPr>
        <w:t xml:space="preserve"> both in accordance with the </w:t>
      </w:r>
      <w:r w:rsidRPr="6B6784D7">
        <w:rPr>
          <w:rFonts w:ascii="Arial" w:hAnsi="Arial"/>
          <w:b/>
          <w:bCs/>
        </w:rPr>
        <w:t>Grid Code</w:t>
      </w:r>
      <w:r>
        <w:rPr>
          <w:rFonts w:ascii="Arial" w:hAnsi="Arial"/>
        </w:rPr>
        <w:t xml:space="preserve"> and in accordance with the terms of the </w:t>
      </w:r>
      <w:r w:rsidRPr="6B6784D7">
        <w:rPr>
          <w:rFonts w:ascii="Arial" w:hAnsi="Arial"/>
          <w:b/>
          <w:bCs/>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all of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 xml:space="preserve">The </w:t>
      </w:r>
      <w:proofErr w:type="spellStart"/>
      <w:r>
        <w:rPr>
          <w:rFonts w:ascii="Arial" w:hAnsi="Arial"/>
          <w:b/>
        </w:rPr>
        <w:t>Company 's</w:t>
      </w:r>
      <w:proofErr w:type="spellEnd"/>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w:t>
      </w:r>
      <w:proofErr w:type="spellStart"/>
      <w:r>
        <w:rPr>
          <w:rFonts w:ascii="Arial" w:hAnsi="Arial"/>
        </w:rPr>
        <w:t>Mvars</w:t>
      </w:r>
      <w:proofErr w:type="spellEnd"/>
      <w:r>
        <w:rPr>
          <w:rFonts w:ascii="Arial" w:hAnsi="Arial"/>
        </w:rPr>
        <w:t xml:space="preserve">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2D8DAB0E"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7C37E4">
        <w:rPr>
          <w:rFonts w:ascii="Arial" w:hAnsi="Arial"/>
          <w:b/>
        </w:rPr>
        <w:t xml:space="preserve">ESO </w:t>
      </w:r>
      <w:r>
        <w:rPr>
          <w:rFonts w:ascii="Arial" w:hAnsi="Arial"/>
          <w:b/>
        </w:rPr>
        <w:t>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w:t>
      </w:r>
      <w:proofErr w:type="spellStart"/>
      <w:r>
        <w:rPr>
          <w:rFonts w:ascii="Arial" w:hAnsi="Arial"/>
        </w:rPr>
        <w:t>droop of</w:t>
      </w:r>
      <w:proofErr w:type="spellEnd"/>
      <w:r>
        <w:rPr>
          <w:rFonts w:ascii="Arial" w:hAnsi="Arial"/>
        </w:rPr>
        <w:t xml:space="preserve">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0D48ED70"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w:t>
      </w:r>
      <w:ins w:id="2" w:author="David Halford (NESO)" w:date="2024-10-08T12:57:00Z">
        <w:r w:rsidR="006E5407">
          <w:rPr>
            <w:rFonts w:ascii="Arial" w:hAnsi="Arial"/>
          </w:rPr>
          <w:t xml:space="preserve">via the </w:t>
        </w:r>
        <w:r w:rsidR="006E5407" w:rsidRPr="00F63268">
          <w:rPr>
            <w:rFonts w:ascii="Arial" w:hAnsi="Arial"/>
            <w:b/>
            <w:bCs/>
            <w:rPrChange w:id="3" w:author="David Halford (NESO)" w:date="2024-10-08T12:57:00Z">
              <w:rPr>
                <w:rFonts w:ascii="Arial" w:hAnsi="Arial"/>
              </w:rPr>
            </w:rPrChange>
          </w:rPr>
          <w:t>De</w:t>
        </w:r>
        <w:r w:rsidR="00F63268" w:rsidRPr="00F63268">
          <w:rPr>
            <w:rFonts w:ascii="Arial" w:hAnsi="Arial"/>
            <w:b/>
            <w:bCs/>
            <w:rPrChange w:id="4" w:author="David Halford (NESO)" w:date="2024-10-08T12:57:00Z">
              <w:rPr>
                <w:rFonts w:ascii="Arial" w:hAnsi="Arial"/>
              </w:rPr>
            </w:rPrChange>
          </w:rPr>
          <w:t>signated Information Exchange System</w:t>
        </w:r>
        <w:r w:rsidR="00F63268">
          <w:rPr>
            <w:rFonts w:ascii="Arial" w:hAnsi="Arial"/>
          </w:rPr>
          <w:t xml:space="preserve"> </w:t>
        </w:r>
      </w:ins>
      <w:del w:id="5" w:author="David Halford (NESO)" w:date="2024-10-08T12:54:00Z">
        <w:r w:rsidDel="008E46B0">
          <w:rPr>
            <w:rFonts w:ascii="Arial" w:hAnsi="Arial"/>
          </w:rPr>
          <w:delText xml:space="preserve">facsimile </w:delText>
        </w:r>
      </w:del>
      <w:r>
        <w:rPr>
          <w:rFonts w:ascii="Arial" w:hAnsi="Arial"/>
        </w:rPr>
        <w:t xml:space="preserve">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xml:space="preserve">, and derivations of the term shall be construed </w:t>
      </w:r>
      <w:proofErr w:type="gramStart"/>
      <w:r>
        <w:rPr>
          <w:rFonts w:ascii="Arial" w:hAnsi="Arial"/>
        </w:rPr>
        <w:t>accordingly;</w:t>
      </w:r>
      <w:proofErr w:type="gramEnd"/>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w:t>
      </w:r>
      <w:r>
        <w:rPr>
          <w:rFonts w:ascii="Arial" w:hAnsi="Arial"/>
        </w:rPr>
        <w:lastRenderedPageBreak/>
        <w:t>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w:t>
      </w:r>
      <w:r>
        <w:rPr>
          <w:rFonts w:ascii="Arial" w:hAnsi="Arial"/>
        </w:rPr>
        <w:lastRenderedPageBreak/>
        <w:t xml:space="preserve">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3pt;height:17.55pt" o:ole="" fillcolor="window">
            <v:imagedata r:id="rId20" o:title=""/>
          </v:shape>
          <o:OLEObject Type="Embed" ProgID="Equation.3" ShapeID="_x0000_i1025" DrawAspect="Content" ObjectID="_1790405836" r:id="rId21"/>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65pt;height:33.8pt" o:ole="" fillcolor="window">
            <v:imagedata r:id="rId22" o:title=""/>
          </v:shape>
          <o:OLEObject Type="Embed" ProgID="Equation.3" ShapeID="_x0000_i1026" DrawAspect="Content" ObjectID="_1790405837" r:id="rId23"/>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39.8pt;height:33.8pt" o:ole="" fillcolor="window">
            <v:imagedata r:id="rId24" o:title=""/>
          </v:shape>
          <o:OLEObject Type="Embed" ProgID="Equation.3" ShapeID="_x0000_i1027" DrawAspect="Content" ObjectID="_1790405838" r:id="rId25"/>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7.9pt;height:33.8pt" o:ole="" fillcolor="window">
            <v:imagedata r:id="rId26" o:title=""/>
          </v:shape>
          <o:OLEObject Type="Embed" ProgID="Equation.3" ShapeID="_x0000_i1028" DrawAspect="Content" ObjectID="_1790405839" r:id="rId27"/>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4.1.3.9.1</w:t>
      </w:r>
      <w:r>
        <w:rPr>
          <w:rFonts w:ascii="Arial" w:hAnsi="Arial"/>
        </w:rPr>
        <w:t>;</w:t>
      </w:r>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4.1.3.9.2</w:t>
      </w:r>
      <w:r>
        <w:rPr>
          <w:rFonts w:ascii="Arial" w:hAnsi="Arial"/>
        </w:rPr>
        <w:t>;</w:t>
      </w:r>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4.1.3.9.3</w:t>
      </w:r>
      <w:r>
        <w:rPr>
          <w:rFonts w:ascii="Arial" w:hAnsi="Arial"/>
        </w:rPr>
        <w:t>;</w:t>
      </w:r>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w:t>
      </w:r>
      <w:r>
        <w:rPr>
          <w:rFonts w:ascii="Arial" w:hAnsi="Arial"/>
        </w:rPr>
        <w:lastRenderedPageBreak/>
        <w:t xml:space="preserve">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lastRenderedPageBreak/>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000000"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lastRenderedPageBreak/>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5.25pt;height:18.8pt" o:ole="" fillcolor="window">
            <v:imagedata r:id="rId28" o:title=""/>
          </v:shape>
          <o:OLEObject Type="Embed" ProgID="Equation.3" ShapeID="_x0000_i1029" DrawAspect="Content" ObjectID="_1790405840" r:id="rId29"/>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 xml:space="preserve">But so that where </w:t>
      </w:r>
      <w:proofErr w:type="spellStart"/>
      <w:r>
        <w:rPr>
          <w:rFonts w:ascii="Arial" w:hAnsi="Arial"/>
        </w:rPr>
        <w:t>REP</w:t>
      </w:r>
      <w:r>
        <w:rPr>
          <w:rFonts w:ascii="Arial" w:hAnsi="Arial"/>
          <w:vertAlign w:val="subscript"/>
        </w:rPr>
        <w:t>ij</w:t>
      </w:r>
      <w:proofErr w:type="spellEnd"/>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REP</w:t>
      </w:r>
      <w:r>
        <w:rPr>
          <w:rFonts w:ascii="Arial" w:hAnsi="Arial"/>
          <w:vertAlign w:val="subscript"/>
        </w:rPr>
        <w:t>ij</w:t>
      </w:r>
      <w:proofErr w:type="spellEnd"/>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w:t>
      </w:r>
      <w:r>
        <w:rPr>
          <w:rFonts w:ascii="Arial" w:hAnsi="Arial"/>
          <w:vertAlign w:val="subscript"/>
        </w:rPr>
        <w:t>ij</w:t>
      </w:r>
      <w:proofErr w:type="spellEnd"/>
      <w:r>
        <w:rPr>
          <w:rFonts w:ascii="Arial" w:hAnsi="Arial"/>
        </w:rPr>
        <w:t xml:space="preserve"> is the expected response energy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000000">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1026" type="#_x0000_t75" style="position:absolute;left:0;text-align:left;margin-left:172.8pt;margin-top:0;width:302.4pt;height:40pt;z-index:251656704" o:allowincell="f">
            <v:imagedata r:id="rId30" o:title=""/>
            <w10:wrap type="topAndBottom"/>
          </v:shape>
          <o:OLEObject Type="Embed" ProgID="Equation.3" ShapeID="_x0000_s1026" DrawAspect="Content" ObjectID="_1790405848" r:id="rId31"/>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3.8pt;height:25.05pt" o:ole="" fillcolor="window">
            <v:imagedata r:id="rId32" o:title=""/>
          </v:shape>
          <o:OLEObject Type="Embed" ProgID="Equation.3" ShapeID="_x0000_i1031" DrawAspect="Content" ObjectID="_1790405841" r:id="rId33"/>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FR</w:t>
      </w:r>
      <w:r>
        <w:rPr>
          <w:rFonts w:ascii="Arial" w:hAnsi="Arial"/>
          <w:vertAlign w:val="subscript"/>
        </w:rPr>
        <w:t>ij</w:t>
      </w:r>
      <w:proofErr w:type="spellEnd"/>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w:t>
      </w:r>
      <w:r>
        <w:rPr>
          <w:rFonts w:ascii="Arial" w:hAnsi="Arial"/>
        </w:rPr>
        <w:lastRenderedPageBreak/>
        <w:t xml:space="preserve">interpreted in accordance with Paragraph 4.1.3.11) by 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A User with a “</w:t>
      </w:r>
      <w:proofErr w:type="spellStart"/>
      <w:r>
        <w:rPr>
          <w:rFonts w:ascii="Arial" w:hAnsi="Arial"/>
        </w:rPr>
        <w:t>CfD</w:t>
      </w:r>
      <w:proofErr w:type="spellEnd"/>
      <w:r>
        <w:rPr>
          <w:rFonts w:ascii="Arial" w:hAnsi="Arial"/>
        </w:rPr>
        <w:t xml:space="preserve"> BMU” (a </w:t>
      </w:r>
      <w:r>
        <w:rPr>
          <w:rStyle w:val="Normal2Char"/>
          <w:rFonts w:cs="Arial"/>
          <w:color w:val="000000"/>
        </w:rPr>
        <w:t>BM Unit</w:t>
      </w:r>
      <w:r>
        <w:rPr>
          <w:rStyle w:val="Normal2Char"/>
          <w:rFonts w:cs="Arial"/>
          <w:b/>
          <w:color w:val="000000"/>
        </w:rPr>
        <w:t xml:space="preserve"> </w:t>
      </w:r>
      <w:r>
        <w:rPr>
          <w:rStyle w:val="Normal2Char"/>
          <w:rFonts w:cs="Arial"/>
          <w:color w:val="000000"/>
        </w:rPr>
        <w:t xml:space="preserve">registered in respect of  a Power Station  whose operator is a party to an agreement with the </w:t>
      </w:r>
      <w:proofErr w:type="spellStart"/>
      <w:r>
        <w:rPr>
          <w:rStyle w:val="Normal2Char"/>
          <w:rFonts w:cs="Arial"/>
          <w:color w:val="000000"/>
        </w:rPr>
        <w:t>CfD</w:t>
      </w:r>
      <w:proofErr w:type="spellEnd"/>
      <w:r>
        <w:rPr>
          <w:rStyle w:val="Normal2Char"/>
          <w:rFonts w:cs="Arial"/>
          <w:color w:val="000000"/>
        </w:rPr>
        <w:t xml:space="preserve"> Counterparty</w:t>
      </w:r>
      <w:r>
        <w:rPr>
          <w:rFonts w:ascii="Arial" w:hAnsi="Arial"/>
        </w:rPr>
        <w:t xml:space="preserve">) the User can elect, at the outset of the agreement with the </w:t>
      </w:r>
      <w:proofErr w:type="spellStart"/>
      <w:r>
        <w:rPr>
          <w:rFonts w:ascii="Arial" w:hAnsi="Arial"/>
        </w:rPr>
        <w:t>CfD</w:t>
      </w:r>
      <w:proofErr w:type="spellEnd"/>
      <w:r>
        <w:rPr>
          <w:rFonts w:ascii="Arial" w:hAnsi="Arial"/>
        </w:rPr>
        <w:t xml:space="preserve"> Counterparty, to set the Reference Price to Max for Response Energy Payments for that </w:t>
      </w:r>
      <w:proofErr w:type="spellStart"/>
      <w:r>
        <w:rPr>
          <w:rFonts w:ascii="Arial" w:hAnsi="Arial"/>
        </w:rPr>
        <w:t>CfD</w:t>
      </w:r>
      <w:proofErr w:type="spellEnd"/>
      <w:r>
        <w:rPr>
          <w:rFonts w:ascii="Arial" w:hAnsi="Arial"/>
        </w:rPr>
        <w:t xml:space="preserve"> BMU for the duration of that agreement. Until such election, which can only be made once by reference to that </w:t>
      </w:r>
      <w:proofErr w:type="spellStart"/>
      <w:r>
        <w:rPr>
          <w:rFonts w:ascii="Arial" w:hAnsi="Arial"/>
        </w:rPr>
        <w:t>CfD</w:t>
      </w:r>
      <w:proofErr w:type="spellEnd"/>
      <w:r>
        <w:rPr>
          <w:rFonts w:ascii="Arial" w:hAnsi="Arial"/>
        </w:rPr>
        <w:t xml:space="preserve">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proofErr w:type="spellStart"/>
      <w:r w:rsidR="00AE7BE1" w:rsidRPr="00053538">
        <w:rPr>
          <w:rFonts w:ascii="Arial" w:hAnsi="Arial" w:cs="Arial"/>
          <w:color w:val="000000"/>
        </w:rPr>
        <w:t>RE</w:t>
      </w:r>
      <w:r w:rsidR="00AE7BE1" w:rsidRPr="00053538">
        <w:rPr>
          <w:rFonts w:ascii="Arial" w:hAnsi="Arial" w:cs="Arial"/>
          <w:color w:val="000000"/>
          <w:szCs w:val="22"/>
          <w:vertAlign w:val="subscript"/>
        </w:rPr>
        <w:t>ij</w:t>
      </w:r>
      <w:proofErr w:type="spellEnd"/>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tab/>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 xml:space="preserve">registered in respect of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 xml:space="preserve">Where </w:t>
      </w:r>
      <w:proofErr w:type="spellStart"/>
      <w:r w:rsidRPr="00053538">
        <w:rPr>
          <w:rFonts w:ascii="Arial" w:hAnsi="Arial" w:cs="Arial"/>
          <w:color w:val="000000"/>
        </w:rPr>
        <w:t>RE</w:t>
      </w:r>
      <w:r w:rsidRPr="00053538">
        <w:rPr>
          <w:rFonts w:ascii="Arial" w:hAnsi="Arial" w:cs="Arial"/>
          <w:color w:val="000000"/>
          <w:vertAlign w:val="subscript"/>
        </w:rPr>
        <w:t>ij</w:t>
      </w:r>
      <w:proofErr w:type="spellEnd"/>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PXP</w:t>
      </w:r>
      <w:r w:rsidRPr="00053538">
        <w:rPr>
          <w:b/>
          <w:color w:val="000000"/>
          <w:vertAlign w:val="subscript"/>
        </w:rPr>
        <w:t>sj</w:t>
      </w:r>
      <w:proofErr w:type="spellEnd"/>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QXP</w:t>
      </w:r>
      <w:r w:rsidRPr="00053538">
        <w:rPr>
          <w:b/>
          <w:color w:val="000000"/>
          <w:vertAlign w:val="subscript"/>
        </w:rPr>
        <w:t>sj</w:t>
      </w:r>
      <w:proofErr w:type="spellEnd"/>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lastRenderedPageBreak/>
        <w:t>“SPD”</w:t>
      </w:r>
    </w:p>
    <w:p w14:paraId="47F8AB66" w14:textId="77777777" w:rsidR="00AE7BE1" w:rsidRPr="00053538" w:rsidRDefault="00AE7BE1" w:rsidP="00AE7BE1">
      <w:pPr>
        <w:ind w:left="3420"/>
        <w:rPr>
          <w:b/>
          <w:color w:val="000000"/>
        </w:rPr>
      </w:pPr>
      <w:r w:rsidRPr="00053538">
        <w:rPr>
          <w:b/>
          <w:color w:val="000000"/>
        </w:rPr>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w:t>
      </w:r>
      <w:r w:rsidRPr="00053538">
        <w:rPr>
          <w:rFonts w:ascii="Arial" w:hAnsi="Arial"/>
          <w:color w:val="000000"/>
        </w:rPr>
        <w:lastRenderedPageBreak/>
        <w:t xml:space="preserve">positive or negative), the level of </w:t>
      </w:r>
      <w:r w:rsidRPr="00053538">
        <w:rPr>
          <w:rFonts w:ascii="Arial" w:hAnsi="Arial"/>
          <w:b/>
          <w:color w:val="000000"/>
        </w:rPr>
        <w:t xml:space="preserve">Response </w:t>
      </w:r>
      <w:r w:rsidRPr="00053538">
        <w:rPr>
          <w:rFonts w:ascii="Arial" w:hAnsi="Arial"/>
          <w:color w:val="000000"/>
        </w:rPr>
        <w:t xml:space="preserve"> shall be 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specifying in respect </w:t>
      </w:r>
      <w:r w:rsidRPr="00053538">
        <w:rPr>
          <w:rFonts w:ascii="Arial" w:hAnsi="Arial" w:cs="Arial"/>
          <w:color w:val="000000"/>
        </w:rPr>
        <w:lastRenderedPageBreak/>
        <w:t>of that</w:t>
      </w:r>
      <w:r w:rsidRPr="00053538">
        <w:rPr>
          <w:rFonts w:ascii="Arial" w:hAnsi="Arial" w:cs="Arial"/>
          <w:b/>
          <w:color w:val="000000"/>
        </w:rPr>
        <w:t xml:space="preserve"> BM Unit</w:t>
      </w:r>
      <w:r w:rsidRPr="00053538">
        <w:rPr>
          <w:rFonts w:ascii="Arial" w:hAnsi="Arial" w:cs="Arial"/>
          <w:color w:val="000000"/>
        </w:rPr>
        <w:t xml:space="preserve"> the payment rates to apply in 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w:t>
      </w:r>
      <w:r w:rsidRPr="00053538">
        <w:rPr>
          <w:rFonts w:ascii="Arial" w:hAnsi="Arial" w:cs="Arial"/>
          <w:color w:val="000000"/>
        </w:rPr>
        <w:lastRenderedPageBreak/>
        <w:t>in accordance with Paragraph 4.1.3.13A(a) and shall 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rule 12.1(p) of the </w:t>
      </w:r>
      <w:r w:rsidRPr="00053538">
        <w:rPr>
          <w:rFonts w:ascii="Arial" w:hAnsi="Arial"/>
          <w:b/>
          <w:color w:val="000000"/>
        </w:rPr>
        <w:t>Electricity Arbitration Association</w:t>
      </w:r>
      <w:r w:rsidRPr="00053538">
        <w:rPr>
          <w:rFonts w:ascii="Arial" w:hAnsi="Arial"/>
          <w:color w:val="000000"/>
        </w:rPr>
        <w:t xml:space="preserve"> 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performance of generators against the levels of </w:t>
      </w:r>
      <w:r w:rsidRPr="00053538">
        <w:rPr>
          <w:rFonts w:ascii="Arial" w:hAnsi="Arial"/>
          <w:b/>
          <w:color w:val="000000"/>
        </w:rPr>
        <w:lastRenderedPageBreak/>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Symbol" w:eastAsia="Symbol" w:hAnsi="Symbol" w:cs="Symbol"/>
          <w:color w:val="000000"/>
        </w:rPr>
        <w:t>£</w:t>
      </w:r>
      <w:r w:rsidRPr="00053538">
        <w:rPr>
          <w:rFonts w:ascii="Arial" w:hAnsi="Arial"/>
          <w:color w:val="000000"/>
        </w:rPr>
        <w:t xml:space="preserve"> SF </w:t>
      </w:r>
      <w:r w:rsidRPr="00053538">
        <w:rPr>
          <w:rFonts w:ascii="Symbol" w:eastAsia="Symbol" w:hAnsi="Symbol" w:cs="Symbol"/>
          <w:color w:val="000000"/>
        </w:rPr>
        <w:t>£</w:t>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interface unit will be the method used; however, where </w:t>
      </w:r>
      <w:r w:rsidRPr="00053538">
        <w:rPr>
          <w:rFonts w:ascii="Arial" w:hAnsi="Arial"/>
          <w:color w:val="000000"/>
        </w:rPr>
        <w:lastRenderedPageBreak/>
        <w:t xml:space="preserve">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w:t>
      </w:r>
      <w:proofErr w:type="spellStart"/>
      <w:r w:rsidRPr="00053538">
        <w:rPr>
          <w:rFonts w:ascii="Arial" w:hAnsi="Arial"/>
          <w:color w:val="000000"/>
        </w:rPr>
        <w:t>non conformity</w:t>
      </w:r>
      <w:proofErr w:type="spellEnd"/>
      <w:r w:rsidRPr="00053538">
        <w:rPr>
          <w:rFonts w:ascii="Arial" w:hAnsi="Arial"/>
          <w:color w:val="000000"/>
        </w:rPr>
        <w:t xml:space="preserve">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due to assumptions regarding the technical attributes </w:t>
      </w:r>
      <w:r w:rsidRPr="00053538">
        <w:rPr>
          <w:rFonts w:ascii="Arial" w:hAnsi="Arial"/>
          <w:color w:val="000000"/>
        </w:rPr>
        <w:lastRenderedPageBreak/>
        <w:t xml:space="preserve">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agreement within 28 days of either of them serving on the other </w:t>
      </w:r>
      <w:r w:rsidRPr="00053538">
        <w:rPr>
          <w:rFonts w:ascii="Arial" w:hAnsi="Arial"/>
          <w:color w:val="000000"/>
        </w:rPr>
        <w:lastRenderedPageBreak/>
        <w:t xml:space="preserve">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1236527A"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del w:id="6" w:author="David Halford" w:date="2024-10-14T10:08:00Z">
        <w:r w:rsidRPr="00053538" w:rsidDel="00824395">
          <w:rPr>
            <w:rFonts w:ascii="Arial" w:hAnsi="Arial"/>
            <w:b w:val="0"/>
            <w:color w:val="000000"/>
          </w:rPr>
          <w:delText xml:space="preserve">by </w:delText>
        </w:r>
      </w:del>
      <w:del w:id="7" w:author="David Halford (NESO)" w:date="2024-10-08T13:09:00Z">
        <w:r w:rsidRPr="00053538" w:rsidDel="00DE180C">
          <w:rPr>
            <w:rFonts w:ascii="Arial" w:hAnsi="Arial"/>
            <w:b w:val="0"/>
            <w:color w:val="000000"/>
          </w:rPr>
          <w:delText xml:space="preserve">facsimile </w:delText>
        </w:r>
      </w:del>
      <w:ins w:id="8" w:author="David Halford (NESO)" w:date="2024-10-08T13:10:00Z">
        <w:r w:rsidR="00467D95" w:rsidRPr="00467D95">
          <w:rPr>
            <w:rFonts w:ascii="Arial" w:hAnsi="Arial"/>
            <w:b w:val="0"/>
            <w:color w:val="000000"/>
          </w:rPr>
          <w:t xml:space="preserve">via the </w:t>
        </w:r>
        <w:r w:rsidR="00467D95" w:rsidRPr="00467D95">
          <w:rPr>
            <w:rFonts w:ascii="Arial" w:hAnsi="Arial"/>
            <w:bCs w:val="0"/>
            <w:color w:val="000000"/>
            <w:rPrChange w:id="9" w:author="David Halford (NESO)" w:date="2024-10-08T13:10:00Z">
              <w:rPr>
                <w:rFonts w:ascii="Arial" w:hAnsi="Arial"/>
                <w:b w:val="0"/>
                <w:color w:val="000000"/>
              </w:rPr>
            </w:rPrChange>
          </w:rPr>
          <w:t xml:space="preserve">Designated Information Exchange System </w:t>
        </w:r>
      </w:ins>
      <w:r w:rsidRPr="00053538">
        <w:rPr>
          <w:rFonts w:ascii="Arial" w:hAnsi="Arial"/>
          <w:b w:val="0"/>
          <w:color w:val="000000"/>
        </w:rPr>
        <w:t>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72D519C6"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w:t>
      </w:r>
      <w:del w:id="10" w:author="David Halford (NESO)" w:date="2024-10-09T09:48:00Z">
        <w:r w:rsidRPr="00053538" w:rsidDel="00B854F8">
          <w:rPr>
            <w:rFonts w:ascii="Arial" w:hAnsi="Arial"/>
            <w:b w:val="0"/>
            <w:color w:val="000000"/>
          </w:rPr>
          <w:delText xml:space="preserve">by </w:delText>
        </w:r>
        <w:r w:rsidRPr="00053538" w:rsidDel="00DD22BC">
          <w:rPr>
            <w:rFonts w:ascii="Arial" w:hAnsi="Arial"/>
            <w:b w:val="0"/>
            <w:color w:val="000000"/>
          </w:rPr>
          <w:delText xml:space="preserve">facsimile </w:delText>
        </w:r>
      </w:del>
      <w:ins w:id="11" w:author="David Halford (NESO)" w:date="2024-10-09T09:48:00Z">
        <w:r w:rsidR="00B854F8">
          <w:rPr>
            <w:rFonts w:ascii="Arial" w:hAnsi="Arial"/>
            <w:b w:val="0"/>
            <w:color w:val="000000"/>
          </w:rPr>
          <w:t xml:space="preserve">via the </w:t>
        </w:r>
        <w:r w:rsidR="00B854F8" w:rsidRPr="00651941">
          <w:rPr>
            <w:rFonts w:ascii="Arial" w:hAnsi="Arial"/>
            <w:bCs w:val="0"/>
            <w:color w:val="000000"/>
            <w:rPrChange w:id="12" w:author="David Halford (NESO)" w:date="2024-10-09T09:49:00Z">
              <w:rPr>
                <w:rFonts w:ascii="Arial" w:hAnsi="Arial"/>
                <w:b w:val="0"/>
                <w:color w:val="000000"/>
              </w:rPr>
            </w:rPrChange>
          </w:rPr>
          <w:t>Designated Information Exchange System</w:t>
        </w:r>
        <w:r w:rsidR="00B854F8">
          <w:rPr>
            <w:rFonts w:ascii="Arial" w:hAnsi="Arial"/>
            <w:b w:val="0"/>
            <w:color w:val="000000"/>
          </w:rPr>
          <w:t xml:space="preserve"> </w:t>
        </w:r>
      </w:ins>
      <w:r w:rsidRPr="00053538">
        <w:rPr>
          <w:rFonts w:ascii="Arial" w:hAnsi="Arial"/>
          <w:b w:val="0"/>
          <w:color w:val="000000"/>
        </w:rPr>
        <w:t>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color w:val="000000"/>
        </w:rPr>
        <w:lastRenderedPageBreak/>
        <w:t xml:space="preserve">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w:t>
      </w:r>
      <w:proofErr w:type="spellStart"/>
      <w:r w:rsidRPr="00053538">
        <w:rPr>
          <w:rFonts w:ascii="Arial" w:hAnsi="Arial"/>
          <w:color w:val="000000"/>
          <w:sz w:val="24"/>
        </w:rPr>
        <w:t>UF</w:t>
      </w:r>
      <w:r w:rsidRPr="00053538">
        <w:rPr>
          <w:rFonts w:ascii="Arial" w:hAnsi="Arial"/>
          <w:color w:val="000000"/>
          <w:sz w:val="24"/>
          <w:vertAlign w:val="subscript"/>
        </w:rPr>
        <w:t>m</w:t>
      </w:r>
      <w:proofErr w:type="spellEnd"/>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4.5pt;height:38.2pt" o:ole="" fillcolor="window">
            <v:imagedata r:id="rId34" o:title=""/>
          </v:shape>
          <o:OLEObject Type="Embed" ProgID="Equation.3" ShapeID="_x0000_i1032" DrawAspect="Content" ObjectID="_1790405842" r:id="rId35"/>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13" w:name="_DV_C31"/>
      <w:r w:rsidRPr="00053538">
        <w:rPr>
          <w:rFonts w:ascii="Arial" w:hAnsi="Arial"/>
          <w:color w:val="000000"/>
        </w:rPr>
        <w:t>Where;</w:t>
      </w:r>
      <w:bookmarkEnd w:id="13"/>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proofErr w:type="spellStart"/>
            <w:r w:rsidRPr="00053538">
              <w:rPr>
                <w:rFonts w:ascii="Arial" w:hAnsi="Arial"/>
                <w:color w:val="000000"/>
              </w:rPr>
              <w:t>UF</w:t>
            </w:r>
            <w:r w:rsidRPr="00053538">
              <w:rPr>
                <w:rFonts w:ascii="Arial" w:hAnsi="Arial"/>
                <w:color w:val="000000"/>
                <w:vertAlign w:val="subscript"/>
              </w:rPr>
              <w:t>im</w:t>
            </w:r>
            <w:proofErr w:type="spellEnd"/>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8pt;height:25.65pt" o:ole="" fillcolor="window">
                  <v:imagedata r:id="rId36" o:title=""/>
                </v:shape>
                <o:OLEObject Type="Embed" ProgID="Equation.3" ShapeID="_x0000_i1033" DrawAspect="Content" ObjectID="_1790405843" r:id="rId37"/>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55pt;height:36.3pt" o:ole="" fillcolor="window">
                  <v:imagedata r:id="rId38" o:title=""/>
                </v:shape>
                <o:OLEObject Type="Embed" ProgID="Equation.3" ShapeID="_x0000_i1034" DrawAspect="Content" ObjectID="_1790405844" r:id="rId39"/>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14" w:name="_DV_C33"/>
      <w:r w:rsidRPr="00053538">
        <w:rPr>
          <w:rFonts w:ascii="Arial" w:hAnsi="Arial"/>
          <w:color w:val="000000"/>
        </w:rPr>
        <w:t>In this Paragraph 4.2.5.1, the following terms shall have the following meanings:-</w:t>
      </w:r>
      <w:bookmarkEnd w:id="14"/>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65pt;height:33.8pt" o:ole="" fillcolor="window">
                  <v:imagedata r:id="rId40" o:title=""/>
                </v:shape>
                <o:OLEObject Type="Embed" ProgID="Equation.3" ShapeID="_x0000_i1035" DrawAspect="Content" ObjectID="_1790405845" r:id="rId41"/>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15"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15"/>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8pt;height:25.65pt" o:ole="" fillcolor="window">
                  <v:imagedata r:id="rId36" o:title=""/>
                </v:shape>
                <o:OLEObject Type="Embed" ProgID="Equation.3" ShapeID="_x0000_i1036" DrawAspect="Content" ObjectID="_1790405846" r:id="rId42"/>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16" w:name="_DV_C37"/>
            <w:r w:rsidRPr="00053538">
              <w:rPr>
                <w:rFonts w:ascii="Arial" w:hAnsi="Arial"/>
                <w:color w:val="000000"/>
              </w:rPr>
              <w:t xml:space="preserve">the summation </w:t>
            </w:r>
            <w:proofErr w:type="spellStart"/>
            <w:r w:rsidRPr="00053538">
              <w:rPr>
                <w:rFonts w:ascii="Arial" w:hAnsi="Arial"/>
                <w:color w:val="000000"/>
              </w:rPr>
              <w:t>over all</w:t>
            </w:r>
            <w:proofErr w:type="spellEnd"/>
            <w:r w:rsidRPr="00053538">
              <w:rPr>
                <w:rFonts w:ascii="Arial" w:hAnsi="Arial"/>
                <w:color w:val="000000"/>
              </w:rPr>
              <w:t xml:space="preserve">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16"/>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proofErr w:type="spellStart"/>
            <w:r w:rsidRPr="00053538">
              <w:rPr>
                <w:rFonts w:ascii="Arial" w:hAnsi="Arial"/>
                <w:color w:val="000000"/>
              </w:rPr>
              <w:t>Qmax</w:t>
            </w:r>
            <w:r w:rsidRPr="00053538">
              <w:rPr>
                <w:rFonts w:ascii="Arial" w:hAnsi="Arial"/>
                <w:color w:val="000000"/>
                <w:vertAlign w:val="subscript"/>
              </w:rPr>
              <w:t>ij</w:t>
            </w:r>
            <w:proofErr w:type="spellEnd"/>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6pt;height:21.3pt" o:ole="" fillcolor="window">
                  <v:imagedata r:id="rId43" o:title=""/>
                </v:shape>
                <o:OLEObject Type="Embed" ProgID="Equation.3" ShapeID="_x0000_i1037" DrawAspect="Content" ObjectID="_1790405847" r:id="rId44"/>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17" w:name="_DV_C40"/>
            <w:proofErr w:type="spellStart"/>
            <w:r w:rsidRPr="00053538">
              <w:rPr>
                <w:rFonts w:ascii="Arial" w:hAnsi="Arial"/>
                <w:color w:val="000000"/>
              </w:rPr>
              <w:t>EP</w:t>
            </w:r>
            <w:r w:rsidRPr="00053538">
              <w:rPr>
                <w:rFonts w:ascii="Arial" w:hAnsi="Arial"/>
                <w:color w:val="000000"/>
                <w:vertAlign w:val="subscript"/>
              </w:rPr>
              <w:t>ij</w:t>
            </w:r>
            <w:bookmarkEnd w:id="17"/>
            <w:proofErr w:type="spellEnd"/>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18"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w:t>
            </w:r>
            <w:proofErr w:type="spellStart"/>
            <w:r w:rsidRPr="00053538">
              <w:rPr>
                <w:rFonts w:ascii="Arial" w:hAnsi="Arial"/>
                <w:color w:val="000000"/>
              </w:rPr>
              <w:t>i</w:t>
            </w:r>
            <w:bookmarkEnd w:id="18"/>
            <w:proofErr w:type="spellEnd"/>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19" w:name="_DV_C45"/>
            <w:r w:rsidRPr="00053538">
              <w:rPr>
                <w:rFonts w:ascii="Arial" w:hAnsi="Arial"/>
                <w:color w:val="000000"/>
              </w:rPr>
              <w:t>CEC</w:t>
            </w:r>
            <w:bookmarkEnd w:id="19"/>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20"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20"/>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21" w:name="_DV_C47"/>
            <w:r w:rsidRPr="00053538">
              <w:rPr>
                <w:rFonts w:ascii="Arial" w:hAnsi="Arial"/>
                <w:color w:val="000000"/>
              </w:rPr>
              <w:t>X</w:t>
            </w:r>
            <w:bookmarkEnd w:id="21"/>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22" w:name="_DV_C48"/>
            <w:r w:rsidRPr="00053538">
              <w:rPr>
                <w:rFonts w:ascii="Arial" w:hAnsi="Arial"/>
                <w:color w:val="000000"/>
              </w:rPr>
              <w:t>0.03 (or such other figure as may be either (</w:t>
            </w:r>
            <w:proofErr w:type="spellStart"/>
            <w:r w:rsidRPr="00053538">
              <w:rPr>
                <w:rFonts w:ascii="Arial" w:hAnsi="Arial"/>
                <w:color w:val="000000"/>
              </w:rPr>
              <w:t>i</w:t>
            </w:r>
            <w:proofErr w:type="spellEnd"/>
            <w:r w:rsidRPr="00053538">
              <w:rPr>
                <w:rFonts w:ascii="Arial" w:hAnsi="Arial"/>
                <w:color w:val="000000"/>
              </w:rPr>
              <w:t xml:space="preserve">)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22"/>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23" w:name="_DV_C55"/>
            <w:proofErr w:type="spellStart"/>
            <w:r w:rsidRPr="00053538">
              <w:rPr>
                <w:rFonts w:ascii="Arial" w:hAnsi="Arial"/>
                <w:color w:val="000000"/>
              </w:rPr>
              <w:t>QM</w:t>
            </w:r>
            <w:r w:rsidRPr="00053538">
              <w:rPr>
                <w:rFonts w:ascii="Arial" w:hAnsi="Arial"/>
                <w:color w:val="000000"/>
                <w:vertAlign w:val="subscript"/>
              </w:rPr>
              <w:t>ij</w:t>
            </w:r>
            <w:proofErr w:type="spellEnd"/>
            <w:r w:rsidRPr="00053538">
              <w:rPr>
                <w:rFonts w:ascii="Arial" w:hAnsi="Arial"/>
                <w:color w:val="000000"/>
              </w:rPr>
              <w:t xml:space="preserve">, </w:t>
            </w:r>
            <w:proofErr w:type="spellStart"/>
            <w:r w:rsidRPr="00053538">
              <w:rPr>
                <w:rFonts w:ascii="Arial" w:hAnsi="Arial"/>
                <w:color w:val="000000"/>
              </w:rPr>
              <w:t>FPN</w:t>
            </w:r>
            <w:r w:rsidRPr="00053538">
              <w:rPr>
                <w:rFonts w:ascii="Arial" w:hAnsi="Arial"/>
                <w:color w:val="000000"/>
                <w:vertAlign w:val="subscript"/>
              </w:rPr>
              <w:t>ij</w:t>
            </w:r>
            <w:proofErr w:type="spellEnd"/>
            <w:r w:rsidRPr="00053538">
              <w:rPr>
                <w:rFonts w:ascii="Arial" w:hAnsi="Arial"/>
                <w:color w:val="000000"/>
              </w:rPr>
              <w:t>,</w:t>
            </w:r>
            <w:r w:rsidRPr="00053538">
              <w:rPr>
                <w:rStyle w:val="DeltaViewInsertion"/>
                <w:rFonts w:ascii="Arial" w:hAnsi="Arial"/>
                <w:color w:val="000000"/>
                <w:w w:val="0"/>
              </w:rPr>
              <w:t xml:space="preserve"> </w:t>
            </w:r>
            <w:proofErr w:type="spellStart"/>
            <w:r w:rsidRPr="00053538">
              <w:rPr>
                <w:rFonts w:ascii="Arial" w:hAnsi="Arial"/>
                <w:color w:val="000000"/>
              </w:rPr>
              <w:t>QAO</w:t>
            </w:r>
            <w:r w:rsidRPr="00053538">
              <w:rPr>
                <w:rFonts w:ascii="Arial" w:hAnsi="Arial"/>
                <w:color w:val="000000"/>
                <w:vertAlign w:val="subscript"/>
              </w:rPr>
              <w:t>ij</w:t>
            </w:r>
            <w:proofErr w:type="spellEnd"/>
            <w:r w:rsidRPr="00053538">
              <w:rPr>
                <w:rFonts w:ascii="Arial" w:hAnsi="Arial"/>
                <w:color w:val="000000"/>
              </w:rPr>
              <w:t xml:space="preserve"> and </w:t>
            </w:r>
            <w:proofErr w:type="spellStart"/>
            <w:r w:rsidRPr="00053538">
              <w:rPr>
                <w:rFonts w:ascii="Arial" w:hAnsi="Arial"/>
                <w:color w:val="000000"/>
              </w:rPr>
              <w:t>QAB</w:t>
            </w:r>
            <w:r w:rsidRPr="00053538">
              <w:rPr>
                <w:rFonts w:ascii="Arial" w:hAnsi="Arial"/>
                <w:color w:val="000000"/>
                <w:vertAlign w:val="subscript"/>
              </w:rPr>
              <w:t>ij</w:t>
            </w:r>
            <w:bookmarkEnd w:id="23"/>
            <w:proofErr w:type="spellEnd"/>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24"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24"/>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25" w:name="_DV_M11"/>
      <w:bookmarkEnd w:id="25"/>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26"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26"/>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27"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Provision of System to Generator Operational </w:t>
      </w:r>
      <w:proofErr w:type="spellStart"/>
      <w:r w:rsidRPr="00053538">
        <w:rPr>
          <w:rStyle w:val="DeltaViewInsertion"/>
          <w:rFonts w:ascii="Arial" w:hAnsi="Arial"/>
          <w:b/>
          <w:color w:val="000000"/>
          <w:w w:val="0"/>
          <w:u w:val="none"/>
        </w:rPr>
        <w:t>Intertripping</w:t>
      </w:r>
      <w:bookmarkEnd w:id="27"/>
      <w:proofErr w:type="spellEnd"/>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28"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28"/>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29"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located; </w:t>
      </w:r>
      <w:bookmarkEnd w:id="29"/>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6181AADC" w:rsidR="00B82A2F" w:rsidRPr="00053538" w:rsidRDefault="00B82A2F">
      <w:pPr>
        <w:tabs>
          <w:tab w:val="left" w:pos="851"/>
          <w:tab w:val="left" w:pos="2520"/>
        </w:tabs>
        <w:ind w:left="2520" w:hanging="720"/>
        <w:jc w:val="both"/>
        <w:rPr>
          <w:rFonts w:ascii="Arial" w:hAnsi="Arial"/>
          <w:color w:val="000000"/>
          <w:w w:val="0"/>
        </w:rPr>
      </w:pPr>
      <w:bookmarkStart w:id="30"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w:t>
      </w:r>
      <w:del w:id="31" w:author="David Halford (NESO)" w:date="2024-10-09T09:48:00Z">
        <w:r w:rsidRPr="00053538" w:rsidDel="00651941">
          <w:rPr>
            <w:rStyle w:val="DeltaViewInsertion"/>
            <w:rFonts w:ascii="Arial" w:hAnsi="Arial"/>
            <w:color w:val="000000"/>
            <w:w w:val="0"/>
            <w:u w:val="none"/>
          </w:rPr>
          <w:delText xml:space="preserve">by facsimile </w:delText>
        </w:r>
      </w:del>
      <w:ins w:id="32" w:author="David Halford (NESO)" w:date="2024-10-09T09:49:00Z">
        <w:r w:rsidR="00651941">
          <w:rPr>
            <w:rStyle w:val="DeltaViewInsertion"/>
            <w:rFonts w:ascii="Arial" w:hAnsi="Arial"/>
            <w:color w:val="000000"/>
            <w:w w:val="0"/>
            <w:u w:val="none"/>
          </w:rPr>
          <w:t>vi</w:t>
        </w:r>
      </w:ins>
      <w:ins w:id="33" w:author="David Halford" w:date="2024-10-14T10:09:00Z">
        <w:r w:rsidR="00250AAE">
          <w:rPr>
            <w:rStyle w:val="DeltaViewInsertion"/>
            <w:rFonts w:ascii="Arial" w:hAnsi="Arial"/>
            <w:color w:val="000000"/>
            <w:w w:val="0"/>
            <w:u w:val="none"/>
          </w:rPr>
          <w:t>a</w:t>
        </w:r>
      </w:ins>
      <w:ins w:id="34" w:author="David Halford (NESO)" w:date="2024-10-09T09:49:00Z">
        <w:r w:rsidR="00651941">
          <w:rPr>
            <w:rStyle w:val="DeltaViewInsertion"/>
            <w:rFonts w:ascii="Arial" w:hAnsi="Arial"/>
            <w:color w:val="000000"/>
            <w:w w:val="0"/>
            <w:u w:val="none"/>
          </w:rPr>
          <w:t xml:space="preserve"> the </w:t>
        </w:r>
        <w:r w:rsidR="00651941" w:rsidRPr="00651941">
          <w:rPr>
            <w:rStyle w:val="DeltaViewInsertion"/>
            <w:rFonts w:ascii="Arial" w:hAnsi="Arial"/>
            <w:b/>
            <w:bCs/>
            <w:color w:val="000000"/>
            <w:w w:val="0"/>
            <w:u w:val="none"/>
            <w:rPrChange w:id="35" w:author="David Halford (NESO)" w:date="2024-10-09T09:49:00Z">
              <w:rPr>
                <w:rStyle w:val="DeltaViewInsertion"/>
                <w:rFonts w:ascii="Arial" w:hAnsi="Arial"/>
                <w:color w:val="000000"/>
                <w:w w:val="0"/>
                <w:u w:val="none"/>
              </w:rPr>
            </w:rPrChange>
          </w:rPr>
          <w:t>Designated Information Exchange System</w:t>
        </w:r>
        <w:r w:rsidR="00651941">
          <w:rPr>
            <w:rStyle w:val="DeltaViewInsertion"/>
            <w:rFonts w:ascii="Arial" w:hAnsi="Arial"/>
            <w:color w:val="000000"/>
            <w:w w:val="0"/>
            <w:u w:val="none"/>
          </w:rPr>
          <w:t xml:space="preserve"> </w:t>
        </w:r>
      </w:ins>
      <w:r w:rsidRPr="00053538">
        <w:rPr>
          <w:rStyle w:val="DeltaViewInsertion"/>
          <w:rFonts w:ascii="Arial" w:hAnsi="Arial"/>
          <w:color w:val="000000"/>
          <w:w w:val="0"/>
          <w:u w:val="none"/>
        </w:rPr>
        <w:t xml:space="preserve">substantially in the form set out in Schedule 3, Part I to this Section 4); </w:t>
      </w:r>
      <w:bookmarkEnd w:id="30"/>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01433AEE" w:rsidR="00B82A2F" w:rsidRPr="00053538" w:rsidRDefault="00B82A2F">
      <w:pPr>
        <w:tabs>
          <w:tab w:val="left" w:pos="851"/>
          <w:tab w:val="left" w:pos="2520"/>
        </w:tabs>
        <w:ind w:left="2520" w:hanging="720"/>
        <w:jc w:val="both"/>
        <w:rPr>
          <w:rFonts w:ascii="Arial" w:hAnsi="Arial"/>
          <w:color w:val="000000"/>
          <w:w w:val="0"/>
        </w:rPr>
      </w:pPr>
      <w:bookmarkStart w:id="36"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w:t>
      </w:r>
      <w:del w:id="37" w:author="David Halford (NESO)" w:date="2024-10-09T09:50:00Z">
        <w:r w:rsidRPr="00053538" w:rsidDel="005009B2">
          <w:rPr>
            <w:rStyle w:val="DeltaViewInsertion"/>
            <w:rFonts w:ascii="Arial" w:hAnsi="Arial"/>
            <w:color w:val="000000"/>
            <w:w w:val="0"/>
            <w:u w:val="none"/>
          </w:rPr>
          <w:delText xml:space="preserve">by facsimile </w:delText>
        </w:r>
      </w:del>
      <w:ins w:id="38" w:author="David Halford (NESO)" w:date="2024-10-09T09:50:00Z">
        <w:r w:rsidR="005009B2">
          <w:rPr>
            <w:rStyle w:val="DeltaViewInsertion"/>
            <w:rFonts w:ascii="Arial" w:hAnsi="Arial"/>
            <w:color w:val="000000"/>
            <w:w w:val="0"/>
            <w:u w:val="none"/>
          </w:rPr>
          <w:t xml:space="preserve"> via the </w:t>
        </w:r>
        <w:r w:rsidR="005009B2">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 xml:space="preserve">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w:t>
      </w:r>
      <w:proofErr w:type="gramStart"/>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w:t>
      </w:r>
      <w:bookmarkEnd w:id="36"/>
      <w:proofErr w:type="gramEnd"/>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2F5ACEE0" w:rsidR="00B82A2F" w:rsidRPr="00053538" w:rsidRDefault="00B82A2F">
      <w:pPr>
        <w:tabs>
          <w:tab w:val="left" w:pos="851"/>
          <w:tab w:val="left" w:pos="3120"/>
        </w:tabs>
        <w:ind w:left="3120" w:hanging="600"/>
        <w:jc w:val="both"/>
        <w:rPr>
          <w:rFonts w:ascii="Arial" w:hAnsi="Arial"/>
          <w:color w:val="000000"/>
          <w:w w:val="0"/>
        </w:rPr>
      </w:pPr>
      <w:bookmarkStart w:id="39" w:name="_DV_C30"/>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w:t>
      </w:r>
      <w:del w:id="40" w:author="David Halford (NESO)" w:date="2024-10-09T09:51:00Z">
        <w:r w:rsidRPr="00053538" w:rsidDel="00B00609">
          <w:rPr>
            <w:rStyle w:val="DeltaViewInsertion"/>
            <w:rFonts w:ascii="Arial" w:hAnsi="Arial"/>
            <w:color w:val="000000"/>
            <w:w w:val="0"/>
            <w:u w:val="none"/>
          </w:rPr>
          <w:delText xml:space="preserve">facsimile </w:delText>
        </w:r>
      </w:del>
      <w:r w:rsidRPr="00053538">
        <w:rPr>
          <w:rStyle w:val="DeltaViewInsertion"/>
          <w:rFonts w:ascii="Arial" w:hAnsi="Arial"/>
          <w:color w:val="000000"/>
          <w:w w:val="0"/>
          <w:u w:val="none"/>
        </w:rPr>
        <w:t xml:space="preserve">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39"/>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10D04E23"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w:t>
      </w:r>
      <w:del w:id="41" w:author="David Halford (NESO)" w:date="2024-10-09T10:20:00Z">
        <w:r w:rsidRPr="00053538" w:rsidDel="006471CA">
          <w:rPr>
            <w:rStyle w:val="DeltaViewInsertion"/>
            <w:rFonts w:ascii="Arial" w:hAnsi="Arial"/>
            <w:color w:val="000000"/>
            <w:w w:val="0"/>
            <w:u w:val="none"/>
          </w:rPr>
          <w:delText xml:space="preserve">by facsimile </w:delText>
        </w:r>
      </w:del>
      <w:ins w:id="42" w:author="David Halford (NESO)" w:date="2024-10-09T10:20:00Z">
        <w:r w:rsidR="00B43D6B">
          <w:rPr>
            <w:rStyle w:val="DeltaViewInsertion"/>
            <w:rFonts w:ascii="Arial" w:hAnsi="Arial"/>
            <w:color w:val="000000"/>
            <w:w w:val="0"/>
            <w:u w:val="none"/>
          </w:rPr>
          <w:t xml:space="preserve">via </w:t>
        </w:r>
      </w:ins>
      <w:ins w:id="43" w:author="David Halford (NESO)" w:date="2024-10-09T10:21:00Z">
        <w:r w:rsidR="00B43D6B">
          <w:rPr>
            <w:rStyle w:val="DeltaViewInsertion"/>
            <w:rFonts w:ascii="Arial" w:hAnsi="Arial"/>
            <w:color w:val="000000"/>
            <w:w w:val="0"/>
            <w:u w:val="none"/>
          </w:rPr>
          <w:t xml:space="preserve">the </w:t>
        </w:r>
        <w:r w:rsidR="00B43D6B">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44"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44"/>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45"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45"/>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lastRenderedPageBreak/>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46" w:name="_DV_C36"/>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46"/>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213B9733" w:rsidR="00B82A2F" w:rsidRPr="00053538" w:rsidRDefault="00B82A2F">
      <w:pPr>
        <w:tabs>
          <w:tab w:val="left" w:pos="851"/>
        </w:tabs>
        <w:ind w:left="2520" w:hanging="720"/>
        <w:jc w:val="both"/>
        <w:rPr>
          <w:rStyle w:val="DeltaViewInsertion"/>
          <w:rFonts w:ascii="Arial" w:hAnsi="Arial"/>
          <w:color w:val="000000"/>
          <w:w w:val="0"/>
          <w:u w:val="none"/>
        </w:rPr>
      </w:pPr>
      <w:bookmarkStart w:id="47"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 xml:space="preserve">BC 2.8 and to be made by telephone (such notification to be confirmed </w:t>
      </w:r>
      <w:del w:id="48" w:author="David Halford (NESO)" w:date="2024-10-09T10:47:00Z">
        <w:r w:rsidRPr="00053538" w:rsidDel="000F5D3B">
          <w:rPr>
            <w:rStyle w:val="DeltaViewInsertion"/>
            <w:rFonts w:ascii="Arial" w:hAnsi="Arial"/>
            <w:color w:val="000000"/>
            <w:w w:val="0"/>
            <w:u w:val="none"/>
          </w:rPr>
          <w:delText xml:space="preserve">by facsimile </w:delText>
        </w:r>
      </w:del>
      <w:ins w:id="49" w:author="David Halford (NESO)" w:date="2024-10-09T10:47:00Z">
        <w:r w:rsidR="000F5D3B">
          <w:rPr>
            <w:rStyle w:val="DeltaViewInsertion"/>
            <w:rFonts w:ascii="Arial" w:hAnsi="Arial"/>
            <w:color w:val="000000"/>
            <w:w w:val="0"/>
            <w:u w:val="none"/>
          </w:rPr>
          <w:t xml:space="preserve">via the </w:t>
        </w:r>
        <w:r w:rsidR="000F5D3B">
          <w:rPr>
            <w:rStyle w:val="DeltaViewInsertion"/>
            <w:rFonts w:ascii="Arial" w:hAnsi="Arial"/>
            <w:b/>
            <w:bCs/>
            <w:color w:val="000000"/>
            <w:w w:val="0"/>
            <w:u w:val="none"/>
          </w:rPr>
          <w:t xml:space="preserve">Designated Information Exchange System </w:t>
        </w:r>
      </w:ins>
      <w:r w:rsidRPr="00053538">
        <w:rPr>
          <w:rStyle w:val="DeltaViewInsertion"/>
          <w:rFonts w:ascii="Arial" w:hAnsi="Arial"/>
          <w:color w:val="000000"/>
          <w:w w:val="0"/>
          <w:u w:val="none"/>
        </w:rPr>
        <w:t>substantially in the form set out in Schedule 3, Part II to this Section 4)</w:t>
      </w:r>
      <w:bookmarkEnd w:id="47"/>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50"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Volume</w:t>
      </w:r>
      <w:bookmarkEnd w:id="50"/>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w:t>
      </w:r>
      <w:proofErr w:type="spellStart"/>
      <w:r w:rsidRPr="00053538">
        <w:rPr>
          <w:rStyle w:val="DeltaViewInsertion"/>
          <w:rFonts w:ascii="Arial" w:hAnsi="Arial"/>
          <w:color w:val="000000"/>
          <w:w w:val="0"/>
          <w:u w:val="none"/>
        </w:rPr>
        <w:t>SE</w:t>
      </w:r>
      <w:r w:rsidRPr="00053538">
        <w:rPr>
          <w:rStyle w:val="DeltaViewInsertion"/>
          <w:rFonts w:ascii="Arial" w:hAnsi="Arial"/>
          <w:color w:val="000000"/>
          <w:u w:val="none"/>
          <w:vertAlign w:val="subscript"/>
        </w:rPr>
        <w:t>sj</w:t>
      </w:r>
      <w:proofErr w:type="spellEnd"/>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 xml:space="preserve">System to Generator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lastRenderedPageBreak/>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 xml:space="preserve">Category 3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proofErr w:type="spellStart"/>
      <w:r w:rsidRPr="00053538">
        <w:rPr>
          <w:rStyle w:val="DeltaViewInsertion"/>
          <w:rFonts w:ascii="Arial" w:hAnsi="Arial"/>
          <w:b/>
          <w:color w:val="000000"/>
          <w:w w:val="0"/>
          <w:u w:val="none"/>
        </w:rPr>
        <w:lastRenderedPageBreak/>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being an amount (£/</w:t>
      </w:r>
      <w:proofErr w:type="spellStart"/>
      <w:r w:rsidR="00D62072" w:rsidRPr="00053538">
        <w:rPr>
          <w:rStyle w:val="DeltaViewInsertion"/>
          <w:rFonts w:ascii="Arial" w:hAnsi="Arial"/>
          <w:b/>
          <w:color w:val="000000"/>
          <w:w w:val="0"/>
          <w:u w:val="none"/>
        </w:rPr>
        <w:t>Intertrip</w:t>
      </w:r>
      <w:proofErr w:type="spellEnd"/>
      <w:r w:rsidR="00D62072" w:rsidRPr="00053538">
        <w:rPr>
          <w:rStyle w:val="DeltaViewInsertion"/>
          <w:rFonts w:ascii="Arial" w:hAnsi="Arial"/>
          <w:b/>
          <w:color w:val="000000"/>
          <w:w w:val="0"/>
          <w:u w:val="none"/>
        </w:rPr>
        <w:t xml:space="preserve">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51"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51"/>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52"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Paragraph 4.2A.2.1(b); and/or</w:t>
      </w:r>
      <w:bookmarkEnd w:id="52"/>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53"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53"/>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54"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bookmarkEnd w:id="54"/>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55"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55"/>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56"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specified in </w:t>
      </w:r>
      <w:r w:rsidRPr="00053538">
        <w:rPr>
          <w:rStyle w:val="DeltaViewInsertion"/>
          <w:rFonts w:ascii="Arial" w:hAnsi="Arial"/>
          <w:color w:val="000000"/>
          <w:w w:val="0"/>
          <w:u w:val="none"/>
        </w:rPr>
        <w:lastRenderedPageBreak/>
        <w:t xml:space="preserve">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56"/>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No payments for 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 xml:space="preserve">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4.2B</w:t>
      </w:r>
      <w:r w:rsidRPr="00053538">
        <w:rPr>
          <w:rFonts w:ascii="Arial" w:hAnsi="Arial"/>
          <w:b/>
          <w:color w:val="000000"/>
        </w:rPr>
        <w:tab/>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
          <w:color w:val="000000"/>
        </w:rPr>
        <w:t xml:space="preserve">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w:t>
      </w:r>
      <w:r w:rsidRPr="00053538">
        <w:rPr>
          <w:rFonts w:ascii="Arial" w:hAnsi="Arial"/>
          <w:color w:val="000000"/>
        </w:rPr>
        <w:lastRenderedPageBreak/>
        <w:t xml:space="preserve">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77777777" w:rsidR="00D773A1" w:rsidRPr="00D7399E" w:rsidRDefault="00335D8A" w:rsidP="00823AB8">
      <w:pPr>
        <w:tabs>
          <w:tab w:val="left" w:pos="0"/>
          <w:tab w:val="left" w:pos="851"/>
          <w:tab w:val="left" w:pos="1800"/>
          <w:tab w:val="left" w:pos="3402"/>
        </w:tabs>
        <w:ind w:left="1800" w:hanging="1800"/>
        <w:jc w:val="both"/>
        <w:rPr>
          <w:rFonts w:ascii="Arial" w:hAnsi="Arial" w:cs="Arial"/>
          <w:b/>
          <w:bCs/>
          <w:color w:val="000000"/>
        </w:rPr>
      </w:pPr>
      <w:r>
        <w:rPr>
          <w:rFonts w:ascii="Arial" w:hAnsi="Arial" w:cs="Arial"/>
          <w:b/>
          <w:bCs/>
        </w:rPr>
        <w:t xml:space="preserve">13.1.1 </w:t>
      </w:r>
      <w:r w:rsidR="00D773A1" w:rsidRPr="00D7399E">
        <w:rPr>
          <w:rFonts w:ascii="Arial" w:hAnsi="Arial" w:cs="Arial"/>
          <w:b/>
          <w:bCs/>
        </w:rPr>
        <w:t xml:space="preserve">4.2B.5 </w:t>
      </w:r>
      <w:r w:rsidR="003917DF">
        <w:rPr>
          <w:rFonts w:ascii="Arial" w:hAnsi="Arial" w:cs="Arial"/>
          <w:b/>
          <w:bCs/>
        </w:rPr>
        <w:t xml:space="preserve"> EBR </w:t>
      </w:r>
      <w:r w:rsidR="00D773A1"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77777777" w:rsidR="00D773A1" w:rsidRPr="00D7399E" w:rsidRDefault="00D773A1" w:rsidP="00D773A1">
      <w:pPr>
        <w:tabs>
          <w:tab w:val="left" w:pos="1701"/>
        </w:tabs>
        <w:ind w:left="1701" w:hanging="14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77777777" w:rsidR="00D773A1" w:rsidRPr="003917DF" w:rsidRDefault="00D773A1" w:rsidP="00D773A1">
      <w:pPr>
        <w:tabs>
          <w:tab w:val="left" w:pos="1701"/>
        </w:tabs>
        <w:ind w:left="1701" w:hanging="141"/>
        <w:jc w:val="both"/>
        <w:rPr>
          <w:rFonts w:ascii="Arial" w:hAnsi="Arial" w:cs="Arial"/>
        </w:rPr>
      </w:pPr>
      <w:r w:rsidRPr="00D7399E">
        <w:rPr>
          <w:rFonts w:ascii="Arial" w:hAnsi="Arial" w:cs="Arial"/>
        </w:rPr>
        <w:t xml:space="preserve"> (a) 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6391A931" w14:textId="77777777" w:rsidR="00D773A1" w:rsidRPr="00D7399E" w:rsidRDefault="00D773A1" w:rsidP="00D773A1">
      <w:pPr>
        <w:tabs>
          <w:tab w:val="left" w:pos="1701"/>
        </w:tabs>
        <w:ind w:left="1701" w:hanging="141"/>
        <w:jc w:val="both"/>
        <w:rPr>
          <w:rFonts w:ascii="Arial" w:hAnsi="Arial" w:cs="Arial"/>
        </w:rPr>
      </w:pPr>
      <w:r w:rsidRPr="00D7399E">
        <w:rPr>
          <w:rFonts w:ascii="Arial" w:hAnsi="Arial" w:cs="Arial"/>
        </w:rPr>
        <w:t xml:space="preserve">(b) 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xml:space="preserve">, </w:t>
      </w:r>
    </w:p>
    <w:p w14:paraId="6614B150" w14:textId="77777777" w:rsidR="00D773A1" w:rsidRPr="00D7399E" w:rsidRDefault="00D773A1" w:rsidP="00D773A1">
      <w:pPr>
        <w:tabs>
          <w:tab w:val="left" w:pos="1701"/>
        </w:tabs>
        <w:ind w:left="1701" w:hanging="141"/>
        <w:jc w:val="both"/>
        <w:rPr>
          <w:rFonts w:ascii="Arial" w:hAnsi="Arial" w:cs="Arial"/>
        </w:rPr>
      </w:pPr>
    </w:p>
    <w:p w14:paraId="42E33536" w14:textId="77777777" w:rsidR="00B82A2F" w:rsidRPr="00D773A1" w:rsidRDefault="00D773A1" w:rsidP="00D7399E">
      <w:pPr>
        <w:tabs>
          <w:tab w:val="left" w:pos="1701"/>
        </w:tabs>
        <w:ind w:left="1701" w:hanging="141"/>
        <w:jc w:val="both"/>
        <w:rPr>
          <w:rFonts w:ascii="Arial" w:hAnsi="Arial" w:cs="Arial"/>
          <w:color w:val="000000"/>
        </w:rPr>
      </w:pPr>
      <w:r w:rsidRPr="00D7399E">
        <w:rPr>
          <w:rFonts w:ascii="Arial" w:hAnsi="Arial" w:cs="Arial"/>
        </w:rPr>
        <w:t>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xml:space="preserve">, or any change to a previous final run (if any) of a settlement calculation, the facts and matters set out in the settlement calculation or which, following a dispute and subject to Paragraph 4.3.2.5, it is found or agreed should be set out </w:t>
      </w:r>
      <w:proofErr w:type="spellStart"/>
      <w:r w:rsidRPr="00053538">
        <w:rPr>
          <w:rFonts w:ascii="Arial" w:hAnsi="Arial"/>
          <w:color w:val="000000"/>
        </w:rPr>
        <w:t>therein</w:t>
      </w:r>
      <w:proofErr w:type="spellEnd"/>
      <w:r w:rsidRPr="00053538">
        <w:rPr>
          <w:rFonts w:ascii="Arial" w:hAnsi="Arial"/>
          <w:color w:val="000000"/>
        </w:rPr>
        <w:t xml:space="preserve">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w:t>
      </w:r>
      <w:proofErr w:type="spellStart"/>
      <w:r w:rsidRPr="00053538">
        <w:rPr>
          <w:rFonts w:ascii="Arial" w:hAnsi="Arial"/>
          <w:color w:val="000000"/>
        </w:rPr>
        <w:t>at</w:t>
      </w:r>
      <w:proofErr w:type="spellEnd"/>
      <w:r w:rsidRPr="00053538">
        <w:rPr>
          <w:rFonts w:ascii="Arial" w:hAnsi="Arial"/>
          <w:color w:val="000000"/>
        </w:rPr>
        <w:t xml:space="preserve"> Paragraph 4.3.2.1(a)(</w:t>
      </w:r>
      <w:proofErr w:type="spellStart"/>
      <w:r w:rsidRPr="00053538">
        <w:rPr>
          <w:rFonts w:ascii="Arial" w:hAnsi="Arial"/>
          <w:color w:val="000000"/>
        </w:rPr>
        <w:t>i</w:t>
      </w:r>
      <w:proofErr w:type="spellEnd"/>
      <w:r w:rsidRPr="00053538">
        <w:rPr>
          <w:rFonts w:ascii="Arial" w:hAnsi="Arial"/>
          <w:color w:val="000000"/>
        </w:rPr>
        <w:t xml:space="preserve">),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w:t>
      </w:r>
      <w:proofErr w:type="spellStart"/>
      <w:r w:rsidRPr="00053538">
        <w:rPr>
          <w:rFonts w:ascii="Arial" w:hAnsi="Arial"/>
          <w:color w:val="000000"/>
        </w:rPr>
        <w:t>at</w:t>
      </w:r>
      <w:proofErr w:type="spellEnd"/>
      <w:r w:rsidRPr="00053538">
        <w:rPr>
          <w:rFonts w:ascii="Arial" w:hAnsi="Arial"/>
          <w:color w:val="000000"/>
        </w:rPr>
        <w:t xml:space="preserve"> Paragraph 4.3.2.6(a)(</w:t>
      </w:r>
      <w:proofErr w:type="spellStart"/>
      <w:r w:rsidRPr="00053538">
        <w:rPr>
          <w:rFonts w:ascii="Arial" w:hAnsi="Arial"/>
          <w:color w:val="000000"/>
        </w:rPr>
        <w:t>i</w:t>
      </w:r>
      <w:proofErr w:type="spellEnd"/>
      <w:r w:rsidRPr="00053538">
        <w:rPr>
          <w:rFonts w:ascii="Arial" w:hAnsi="Arial"/>
          <w:color w:val="000000"/>
        </w:rPr>
        <w:t>)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w:t>
      </w:r>
      <w:proofErr w:type="spellStart"/>
      <w:r w:rsidRPr="00053538">
        <w:rPr>
          <w:rFonts w:ascii="Arial" w:hAnsi="Arial"/>
          <w:color w:val="000000"/>
        </w:rPr>
        <w:t>ie</w:t>
      </w:r>
      <w:proofErr w:type="spellEnd"/>
      <w:r w:rsidRPr="00053538">
        <w:rPr>
          <w:rFonts w:ascii="Arial" w:hAnsi="Arial"/>
          <w:color w:val="000000"/>
        </w:rPr>
        <w:t xml:space="preserv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 xml:space="preserve">System to Generator Operational </w:t>
      </w:r>
      <w:proofErr w:type="spellStart"/>
      <w:r w:rsidR="00B0538C" w:rsidRPr="00053538">
        <w:rPr>
          <w:rFonts w:ascii="Arial" w:hAnsi="Arial"/>
          <w:b/>
          <w:color w:val="000000"/>
        </w:rPr>
        <w:t>Intertripping</w:t>
      </w:r>
      <w:proofErr w:type="spellEnd"/>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commentRangeStart w:id="57"/>
      <w:r w:rsidRPr="00053538">
        <w:rPr>
          <w:rFonts w:ascii="Arial" w:hAnsi="Arial"/>
          <w:b/>
          <w:color w:val="000000"/>
          <w:u w:val="single"/>
        </w:rPr>
        <w:lastRenderedPageBreak/>
        <w:t>SCHEDULE 1</w:t>
      </w:r>
      <w:commentRangeEnd w:id="57"/>
      <w:r w:rsidR="0065568E">
        <w:rPr>
          <w:rStyle w:val="CommentReference"/>
        </w:rPr>
        <w:commentReference w:id="57"/>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0C1A409">
              <v:line id="Line 3"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o:allowincell="f" strokeweight="1pt" from="0,0" to="451.3pt,0" w14:anchorId="3C71A9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1E61C63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161EB8A1" w:rsidR="00B82A2F" w:rsidRPr="00053538" w:rsidRDefault="00C26BD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43A3FC2A" w14:textId="68F98CAF"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commentRangeStart w:id="58"/>
      <w:r w:rsidRPr="00053538">
        <w:rPr>
          <w:rFonts w:ascii="Arial" w:hAnsi="Arial"/>
          <w:b/>
          <w:color w:val="000000"/>
        </w:rPr>
        <w:t>SCHEDULE 2</w:t>
      </w:r>
      <w:commentRangeEnd w:id="58"/>
      <w:r w:rsidR="002C21EE">
        <w:rPr>
          <w:rStyle w:val="CommentReference"/>
        </w:rPr>
        <w:commentReference w:id="58"/>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7874F547">
              <v:line id="Line 4"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o:allowincell="f" strokeweight="1pt" from="0,0" to="451.3pt,0" w14:anchorId="11E51D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349F95CD"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43ACCAF6" w:rsidR="00B82A2F" w:rsidRPr="00053538" w:rsidRDefault="0069635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1EA098A5" w14:textId="63D1916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0E6F625A" w:rsidR="00B82A2F" w:rsidRPr="00053538" w:rsidRDefault="00B82A2F">
      <w:pPr>
        <w:pStyle w:val="BodyText"/>
        <w:spacing w:after="360"/>
        <w:jc w:val="center"/>
        <w:rPr>
          <w:rFonts w:ascii="Arial" w:hAnsi="Arial"/>
          <w:b/>
          <w:color w:val="000000"/>
          <w:w w:val="0"/>
          <w:sz w:val="24"/>
        </w:rPr>
      </w:pPr>
      <w:bookmarkStart w:id="59" w:name="_DV_C88"/>
      <w:r w:rsidRPr="00053538">
        <w:rPr>
          <w:rStyle w:val="DeltaViewInsertion"/>
          <w:rFonts w:ascii="Arial" w:hAnsi="Arial"/>
          <w:b/>
          <w:color w:val="000000"/>
          <w:w w:val="0"/>
          <w:sz w:val="24"/>
          <w:u w:val="none"/>
        </w:rPr>
        <w:t xml:space="preserve">SYSTEM TO GENERATOR OPERATIONAL </w:t>
      </w:r>
      <w:proofErr w:type="gramStart"/>
      <w:r w:rsidRPr="00053538">
        <w:rPr>
          <w:rStyle w:val="DeltaViewInsertion"/>
          <w:rFonts w:ascii="Arial" w:hAnsi="Arial"/>
          <w:b/>
          <w:color w:val="000000"/>
          <w:w w:val="0"/>
          <w:sz w:val="24"/>
          <w:u w:val="none"/>
        </w:rPr>
        <w:t>INTERTRIPPING  -</w:t>
      </w:r>
      <w:proofErr w:type="gramEnd"/>
      <w:r w:rsidRPr="00053538">
        <w:rPr>
          <w:rStyle w:val="DeltaViewInsertion"/>
          <w:rFonts w:ascii="Arial" w:hAnsi="Arial"/>
          <w:b/>
          <w:color w:val="000000"/>
          <w:w w:val="0"/>
          <w:sz w:val="24"/>
          <w:u w:val="none"/>
        </w:rPr>
        <w:t xml:space="preserve"> </w:t>
      </w:r>
      <w:del w:id="60" w:author="David Halford (NESO)" w:date="2024-10-09T10:52:00Z">
        <w:r w:rsidRPr="00053538" w:rsidDel="00326E34">
          <w:rPr>
            <w:rStyle w:val="DeltaViewInsertion"/>
            <w:rFonts w:ascii="Arial" w:hAnsi="Arial"/>
            <w:b/>
            <w:color w:val="000000"/>
            <w:w w:val="0"/>
            <w:sz w:val="24"/>
            <w:u w:val="none"/>
          </w:rPr>
          <w:delText xml:space="preserve">FACSIMILE </w:delText>
        </w:r>
      </w:del>
      <w:ins w:id="61" w:author="David Halford (NESO)" w:date="2024-10-09T10:52:00Z">
        <w:r w:rsidR="00326E34">
          <w:rPr>
            <w:rStyle w:val="DeltaViewInsertion"/>
            <w:rFonts w:ascii="Arial" w:hAnsi="Arial"/>
            <w:b/>
            <w:color w:val="000000"/>
            <w:w w:val="0"/>
            <w:sz w:val="24"/>
            <w:u w:val="none"/>
          </w:rPr>
          <w:t>NOTIFICATION</w:t>
        </w:r>
        <w:r w:rsidR="00326E34" w:rsidRPr="00053538">
          <w:rPr>
            <w:rStyle w:val="DeltaViewInsertion"/>
            <w:rFonts w:ascii="Arial" w:hAnsi="Arial"/>
            <w:b/>
            <w:color w:val="000000"/>
            <w:w w:val="0"/>
            <w:sz w:val="24"/>
            <w:u w:val="none"/>
          </w:rPr>
          <w:t xml:space="preserve"> </w:t>
        </w:r>
      </w:ins>
      <w:r w:rsidRPr="00053538">
        <w:rPr>
          <w:rStyle w:val="DeltaViewInsertion"/>
          <w:rFonts w:ascii="Arial" w:hAnsi="Arial"/>
          <w:b/>
          <w:color w:val="000000"/>
          <w:w w:val="0"/>
          <w:sz w:val="24"/>
          <w:u w:val="none"/>
        </w:rPr>
        <w:t>FORMS</w:t>
      </w:r>
      <w:bookmarkEnd w:id="59"/>
    </w:p>
    <w:p w14:paraId="38B4435B" w14:textId="77777777" w:rsidR="00B82A2F" w:rsidRPr="00053538" w:rsidRDefault="00B82A2F">
      <w:pPr>
        <w:pStyle w:val="BodyText"/>
        <w:spacing w:after="360"/>
        <w:jc w:val="center"/>
        <w:rPr>
          <w:rFonts w:ascii="Arial" w:hAnsi="Arial"/>
          <w:b/>
          <w:color w:val="000000"/>
          <w:w w:val="0"/>
          <w:sz w:val="24"/>
        </w:rPr>
      </w:pPr>
      <w:bookmarkStart w:id="62" w:name="_DV_C89"/>
      <w:r w:rsidRPr="00053538">
        <w:rPr>
          <w:rStyle w:val="DeltaViewInsertion"/>
          <w:rFonts w:ascii="Arial" w:hAnsi="Arial"/>
          <w:b/>
          <w:color w:val="000000"/>
          <w:w w:val="0"/>
          <w:sz w:val="24"/>
          <w:u w:val="none"/>
        </w:rPr>
        <w:t>Part I</w:t>
      </w:r>
      <w:bookmarkEnd w:id="62"/>
    </w:p>
    <w:p w14:paraId="7688C18A" w14:textId="77777777" w:rsidR="00B82A2F" w:rsidRPr="00053538" w:rsidRDefault="00B82A2F">
      <w:pPr>
        <w:pStyle w:val="BodyText"/>
        <w:spacing w:after="360"/>
        <w:jc w:val="center"/>
        <w:rPr>
          <w:rFonts w:ascii="Arial" w:hAnsi="Arial"/>
          <w:color w:val="000000"/>
          <w:w w:val="0"/>
          <w:sz w:val="24"/>
        </w:rPr>
      </w:pPr>
      <w:bookmarkStart w:id="63" w:name="_DV_C90"/>
      <w:r w:rsidRPr="00053538">
        <w:rPr>
          <w:rStyle w:val="DeltaViewInsertion"/>
          <w:rFonts w:ascii="Arial" w:hAnsi="Arial"/>
          <w:color w:val="000000"/>
          <w:w w:val="0"/>
          <w:sz w:val="24"/>
          <w:u w:val="none"/>
        </w:rPr>
        <w:t xml:space="preserve">Instruction to arm and disarm System to Generator Operational </w:t>
      </w:r>
      <w:proofErr w:type="spellStart"/>
      <w:r w:rsidRPr="00053538">
        <w:rPr>
          <w:rStyle w:val="DeltaViewInsertion"/>
          <w:rFonts w:ascii="Arial" w:hAnsi="Arial"/>
          <w:color w:val="000000"/>
          <w:w w:val="0"/>
          <w:sz w:val="24"/>
          <w:u w:val="none"/>
        </w:rPr>
        <w:t>Intertripping</w:t>
      </w:r>
      <w:proofErr w:type="spellEnd"/>
      <w:r w:rsidRPr="00053538">
        <w:rPr>
          <w:rStyle w:val="DeltaViewInsertion"/>
          <w:rFonts w:ascii="Arial" w:hAnsi="Arial"/>
          <w:color w:val="000000"/>
          <w:w w:val="0"/>
          <w:sz w:val="24"/>
          <w:u w:val="none"/>
        </w:rPr>
        <w:t xml:space="preserve"> Scheme</w:t>
      </w:r>
      <w:bookmarkEnd w:id="63"/>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64" w:name="_DV_C91"/>
      <w:r w:rsidRPr="00053538">
        <w:rPr>
          <w:rStyle w:val="DeltaViewInsertion"/>
          <w:rFonts w:ascii="Arial" w:hAnsi="Arial"/>
          <w:i/>
          <w:color w:val="000000"/>
          <w:w w:val="0"/>
          <w:sz w:val="24"/>
          <w:u w:val="none"/>
        </w:rPr>
        <w:t>From: [    ]</w:t>
      </w:r>
      <w:bookmarkEnd w:id="64"/>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65" w:name="_DV_C92"/>
      <w:r w:rsidRPr="00053538">
        <w:rPr>
          <w:rStyle w:val="DeltaViewInsertion"/>
          <w:rFonts w:ascii="Arial" w:hAnsi="Arial"/>
          <w:i/>
          <w:color w:val="000000"/>
          <w:w w:val="0"/>
          <w:sz w:val="24"/>
          <w:u w:val="none"/>
        </w:rPr>
        <w:t>To: [    ]</w:t>
      </w:r>
      <w:bookmarkEnd w:id="65"/>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66" w:name="_DV_C93"/>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bookmarkEnd w:id="66"/>
            <w:proofErr w:type="spellEnd"/>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67" w:name="_DV_C95"/>
            <w:r w:rsidRPr="00053538">
              <w:rPr>
                <w:rStyle w:val="DeltaViewInsertion"/>
                <w:rFonts w:ascii="Arial" w:hAnsi="Arial"/>
                <w:color w:val="000000"/>
                <w:w w:val="0"/>
                <w:sz w:val="24"/>
                <w:u w:val="none"/>
              </w:rPr>
              <w:t>Restricted MW Export Level (MW) post trip</w:t>
            </w:r>
            <w:bookmarkEnd w:id="67"/>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68" w:name="_DV_C96"/>
            <w:r w:rsidRPr="00053538">
              <w:rPr>
                <w:rStyle w:val="DeltaViewInsertion"/>
                <w:rFonts w:ascii="Arial" w:hAnsi="Arial"/>
                <w:color w:val="000000"/>
                <w:w w:val="0"/>
                <w:sz w:val="24"/>
                <w:u w:val="none"/>
              </w:rPr>
              <w:t>Special instructions (if any)</w:t>
            </w:r>
            <w:bookmarkEnd w:id="68"/>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69" w:name="_DV_C98"/>
            <w:r w:rsidRPr="00053538">
              <w:rPr>
                <w:rStyle w:val="DeltaViewInsertion"/>
                <w:rFonts w:ascii="Arial" w:hAnsi="Arial"/>
                <w:color w:val="000000"/>
                <w:w w:val="0"/>
                <w:sz w:val="24"/>
                <w:u w:val="none"/>
              </w:rPr>
              <w:t>Reason(s) for arming</w:t>
            </w:r>
            <w:bookmarkEnd w:id="69"/>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70" w:name="_DV_C99"/>
            <w:r w:rsidRPr="00053538">
              <w:rPr>
                <w:rStyle w:val="DeltaViewInsertion"/>
                <w:rFonts w:ascii="Arial" w:hAnsi="Arial"/>
                <w:color w:val="000000"/>
                <w:w w:val="0"/>
                <w:sz w:val="24"/>
                <w:u w:val="none"/>
              </w:rPr>
              <w:t>Relevant fault(s)</w:t>
            </w:r>
            <w:bookmarkEnd w:id="70"/>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71"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w:t>
            </w:r>
            <w:proofErr w:type="spellStart"/>
            <w:r w:rsidR="00EA2753" w:rsidRPr="00053538">
              <w:rPr>
                <w:rStyle w:val="DeltaViewInsertion"/>
                <w:rFonts w:ascii="Arial" w:hAnsi="Arial"/>
                <w:color w:val="000000"/>
                <w:w w:val="0"/>
                <w:sz w:val="24"/>
                <w:u w:val="none"/>
              </w:rPr>
              <w:t>Intertrip</w:t>
            </w:r>
            <w:proofErr w:type="spellEnd"/>
            <w:r w:rsidR="00EA2753" w:rsidRPr="00053538">
              <w:rPr>
                <w:rStyle w:val="DeltaViewInsertion"/>
                <w:rFonts w:ascii="Arial" w:hAnsi="Arial"/>
                <w:color w:val="000000"/>
                <w:w w:val="0"/>
                <w:sz w:val="24"/>
                <w:u w:val="none"/>
              </w:rPr>
              <w:t xml:space="preserve"> Contacted Unit(s)</w:t>
            </w:r>
            <w:r w:rsidRPr="00053538">
              <w:rPr>
                <w:rStyle w:val="DeltaViewInsertion"/>
                <w:rFonts w:ascii="Arial" w:hAnsi="Arial"/>
                <w:color w:val="000000"/>
                <w:w w:val="0"/>
                <w:sz w:val="24"/>
                <w:u w:val="none"/>
              </w:rPr>
              <w:t xml:space="preserve"> to be armed</w:t>
            </w:r>
            <w:bookmarkEnd w:id="71"/>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proofErr w:type="spellEnd"/>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72"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72"/>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73" w:name="_DV_C102"/>
      <w:r w:rsidRPr="00053538">
        <w:rPr>
          <w:rStyle w:val="DeltaViewInsertion"/>
          <w:rFonts w:ascii="Arial" w:hAnsi="Arial"/>
          <w:color w:val="000000"/>
          <w:w w:val="0"/>
          <w:sz w:val="24"/>
          <w:u w:val="none"/>
        </w:rPr>
        <w:t>Confirmation of Withdrawal of Restricted MW Export Level</w:t>
      </w:r>
      <w:bookmarkEnd w:id="73"/>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74" w:name="_DV_C103"/>
      <w:r w:rsidRPr="00053538">
        <w:rPr>
          <w:rStyle w:val="DeltaViewInsertion"/>
          <w:rFonts w:ascii="Arial" w:hAnsi="Arial"/>
          <w:i/>
          <w:color w:val="000000"/>
          <w:w w:val="0"/>
          <w:sz w:val="24"/>
          <w:u w:val="none"/>
        </w:rPr>
        <w:t>From : [     ]</w:t>
      </w:r>
      <w:bookmarkEnd w:id="74"/>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75" w:name="_DV_C104"/>
      <w:r w:rsidRPr="00053538">
        <w:rPr>
          <w:rStyle w:val="DeltaViewInsertion"/>
          <w:rFonts w:ascii="Arial" w:hAnsi="Arial"/>
          <w:i/>
          <w:color w:val="000000"/>
          <w:w w:val="0"/>
          <w:sz w:val="24"/>
          <w:u w:val="none"/>
        </w:rPr>
        <w:t>To: [     ]</w:t>
      </w:r>
      <w:bookmarkEnd w:id="75"/>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76" w:name="_DV_C105"/>
            <w:r w:rsidRPr="00053538">
              <w:rPr>
                <w:rStyle w:val="DeltaViewInsertion"/>
                <w:rFonts w:ascii="Arial" w:hAnsi="Arial"/>
                <w:color w:val="000000"/>
                <w:w w:val="0"/>
                <w:sz w:val="24"/>
                <w:u w:val="none"/>
              </w:rPr>
              <w:t xml:space="preserve">Restricted MW Export Level (MW) </w:t>
            </w:r>
            <w:bookmarkEnd w:id="76"/>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77" w:name="_DV_C107"/>
            <w:r w:rsidRPr="00053538">
              <w:rPr>
                <w:rStyle w:val="DeltaViewInsertion"/>
                <w:rFonts w:ascii="Arial" w:hAnsi="Arial"/>
                <w:color w:val="000000"/>
                <w:w w:val="0"/>
                <w:sz w:val="24"/>
                <w:u w:val="none"/>
              </w:rPr>
              <w:t>No longer applies</w:t>
            </w:r>
            <w:bookmarkEnd w:id="77"/>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78" w:name="_DV_C106"/>
            <w:r w:rsidRPr="00053538">
              <w:rPr>
                <w:rStyle w:val="DeltaViewInsertion"/>
                <w:rFonts w:ascii="Arial" w:hAnsi="Arial"/>
                <w:i/>
                <w:color w:val="000000"/>
                <w:w w:val="0"/>
                <w:sz w:val="24"/>
                <w:u w:val="none"/>
              </w:rPr>
              <w:t>Tick if applicable</w:t>
            </w:r>
            <w:bookmarkEnd w:id="78"/>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79" w:name="_DV_C108"/>
            <w:r w:rsidRPr="00053538">
              <w:rPr>
                <w:rStyle w:val="DeltaViewInsertion"/>
                <w:rFonts w:ascii="Arial" w:hAnsi="Arial"/>
                <w:color w:val="000000"/>
                <w:w w:val="0"/>
                <w:sz w:val="24"/>
                <w:u w:val="none"/>
              </w:rPr>
              <w:t>Has been increased to (MW)</w:t>
            </w:r>
            <w:bookmarkEnd w:id="79"/>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80" w:name="_DV_C110"/>
            <w:r w:rsidRPr="00053538">
              <w:rPr>
                <w:rStyle w:val="DeltaViewInsertion"/>
                <w:rFonts w:ascii="Arial" w:hAnsi="Arial"/>
                <w:color w:val="000000"/>
                <w:w w:val="0"/>
                <w:sz w:val="24"/>
                <w:u w:val="none"/>
              </w:rPr>
              <w:t>Special instructions (if any)</w:t>
            </w:r>
            <w:bookmarkEnd w:id="80"/>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81"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81"/>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82" w:name="_DV_C112"/>
      <w:r w:rsidRPr="00053538">
        <w:rPr>
          <w:rStyle w:val="DeltaViewInsertion"/>
          <w:rFonts w:ascii="Arial" w:hAnsi="Arial"/>
          <w:b/>
          <w:color w:val="000000"/>
          <w:w w:val="0"/>
          <w:sz w:val="24"/>
          <w:u w:val="none"/>
        </w:rPr>
        <w:t>SYSTEM TO GENERATOR OPERATIONAL INTERTRIPPING - PAYMENT RATES</w:t>
      </w:r>
      <w:bookmarkEnd w:id="82"/>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Payment (£/</w:t>
            </w: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45"/>
      <w:footnotePr>
        <w:numStart w:val="15"/>
      </w:footnotePr>
      <w:pgSz w:w="12240" w:h="15840"/>
      <w:pgMar w:top="1440" w:right="1440" w:bottom="1440" w:left="1440" w:header="720" w:footer="720" w:gutter="0"/>
      <w:pgNumType w:start="2" w:chapStyle="6"/>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la Darby" w:date="2024-09-18T10:27:00Z" w:initials="ED">
    <w:p w14:paraId="3906AAB7" w14:textId="45A4529D" w:rsidR="00CC43A8" w:rsidRDefault="00DE4DCA">
      <w:pPr>
        <w:pStyle w:val="CommentText"/>
      </w:pPr>
      <w:r>
        <w:rPr>
          <w:rStyle w:val="CommentReference"/>
        </w:rPr>
        <w:annotationRef/>
      </w:r>
      <w:r w:rsidRPr="2AC11D44">
        <w:t>Not changed on PDF but is this correct? should it be Transmission LIcensee?</w:t>
      </w:r>
    </w:p>
  </w:comment>
  <w:comment w:id="1" w:author="Tammy Meek (ESO)" w:date="2024-09-24T11:56:00Z" w:initials="TM(">
    <w:p w14:paraId="52F64BDD" w14:textId="77777777" w:rsidR="00526B15" w:rsidRDefault="00526B15" w:rsidP="00CA6C47">
      <w:pPr>
        <w:pStyle w:val="CommentText"/>
      </w:pPr>
      <w:r>
        <w:rPr>
          <w:rStyle w:val="CommentReference"/>
        </w:rPr>
        <w:annotationRef/>
      </w:r>
      <w:r>
        <w:t xml:space="preserve">Thank you for checking but we will leave in and follow the legal text.  This may be because it has 'relevant' at the beginning. </w:t>
      </w:r>
    </w:p>
  </w:comment>
  <w:comment w:id="57" w:author="David Halford (NESO)" w:date="2024-10-09T10:56:00Z" w:initials="DH(">
    <w:p w14:paraId="38A8E3AE" w14:textId="77777777" w:rsidR="0065568E" w:rsidRDefault="0065568E" w:rsidP="0007246A">
      <w:pPr>
        <w:pStyle w:val="CommentText"/>
      </w:pPr>
      <w:r>
        <w:rPr>
          <w:rStyle w:val="CommentReference"/>
        </w:rPr>
        <w:annotationRef/>
      </w:r>
      <w:r>
        <w:t>Reference to Fax to be kept in the first instance and will be amended via a housekeeping proposal once all faxes are no longer in use.</w:t>
      </w:r>
    </w:p>
  </w:comment>
  <w:comment w:id="58" w:author="David Halford (NESO)" w:date="2024-10-09T10:57:00Z" w:initials="DH(">
    <w:p w14:paraId="1049422D" w14:textId="77777777" w:rsidR="002C21EE" w:rsidRDefault="002C21EE" w:rsidP="00E723E9">
      <w:pPr>
        <w:pStyle w:val="CommentText"/>
      </w:pPr>
      <w:r>
        <w:rPr>
          <w:rStyle w:val="CommentReference"/>
        </w:rPr>
        <w:annotationRef/>
      </w:r>
      <w:r>
        <w:t>Reference to Fax to be kept in the first instance and will be amended via a housekeeping proposal once all faxes are no longer in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06AAB7" w15:done="0"/>
  <w15:commentEx w15:paraId="52F64BDD" w15:paraIdParent="3906AAB7" w15:done="0"/>
  <w15:commentEx w15:paraId="38A8E3AE" w15:done="0"/>
  <w15:commentEx w15:paraId="104942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3EFC95" w16cex:dateUtc="2024-09-18T09:27:00Z"/>
  <w16cex:commentExtensible w16cex:durableId="2A9D277E" w16cex:dateUtc="2024-09-24T10:56:00Z"/>
  <w16cex:commentExtensible w16cex:durableId="2AB0DFDC" w16cex:dateUtc="2024-10-09T09:56:00Z"/>
  <w16cex:commentExtensible w16cex:durableId="2AB0E01B" w16cex:dateUtc="2024-10-09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06AAB7" w16cid:durableId="323EFC95"/>
  <w16cid:commentId w16cid:paraId="52F64BDD" w16cid:durableId="2A9D277E"/>
  <w16cid:commentId w16cid:paraId="38A8E3AE" w16cid:durableId="2AB0DFDC"/>
  <w16cid:commentId w16cid:paraId="1049422D" w16cid:durableId="2AB0E0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B32F" w14:textId="77777777" w:rsidR="00D07FF7" w:rsidRDefault="00D07FF7">
      <w:r>
        <w:separator/>
      </w:r>
    </w:p>
  </w:endnote>
  <w:endnote w:type="continuationSeparator" w:id="0">
    <w:p w14:paraId="67118C57" w14:textId="77777777" w:rsidR="00D07FF7" w:rsidRDefault="00D0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7E7D8" w14:textId="72639388" w:rsidR="00735DAC" w:rsidRDefault="00735DAC" w:rsidP="003338B0">
    <w:pPr>
      <w:pStyle w:val="Footer"/>
      <w:tabs>
        <w:tab w:val="clear" w:pos="4153"/>
        <w:tab w:val="clear" w:pos="8306"/>
        <w:tab w:val="right" w:pos="9360"/>
      </w:tabs>
      <w:jc w:val="center"/>
      <w:rPr>
        <w:rFonts w:ascii="Arial" w:hAnsi="Arial"/>
        <w:bCs/>
        <w:sz w:val="20"/>
      </w:rPr>
    </w:pPr>
    <w:r>
      <w:rPr>
        <w:rFonts w:ascii="Arial" w:hAnsi="Arial"/>
        <w:bCs/>
        <w:sz w:val="20"/>
      </w:rPr>
      <w:t>v1.</w:t>
    </w:r>
    <w:r w:rsidR="00EB16E8">
      <w:rPr>
        <w:rFonts w:ascii="Arial" w:hAnsi="Arial"/>
        <w:bCs/>
        <w:sz w:val="20"/>
      </w:rPr>
      <w:t>2</w:t>
    </w:r>
    <w:r w:rsidR="00A8264E">
      <w:rPr>
        <w:rFonts w:ascii="Arial" w:hAnsi="Arial"/>
        <w:bCs/>
        <w:sz w:val="20"/>
      </w:rPr>
      <w:t>9</w:t>
    </w:r>
    <w:r>
      <w:rPr>
        <w:rFonts w:ascii="Arial" w:hAnsi="Arial"/>
        <w:bCs/>
        <w:sz w:val="20"/>
      </w:rPr>
      <w:t xml:space="preserve"> </w:t>
    </w:r>
    <w:r w:rsidR="003338B0">
      <w:rPr>
        <w:rFonts w:ascii="Arial" w:hAnsi="Arial"/>
        <w:bCs/>
        <w:sz w:val="20"/>
      </w:rPr>
      <w:t xml:space="preserve">- </w:t>
    </w:r>
    <w:r w:rsidR="00DE4DCA">
      <w:rPr>
        <w:rFonts w:ascii="Arial" w:hAnsi="Arial"/>
        <w:bCs/>
        <w:sz w:val="20"/>
      </w:rPr>
      <w:t>0</w:t>
    </w:r>
    <w:r w:rsidR="00F06249">
      <w:rPr>
        <w:rFonts w:ascii="Arial" w:hAnsi="Arial"/>
        <w:bCs/>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26DB" w14:textId="77777777" w:rsidR="003338B0" w:rsidRDefault="00333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7CB4C" w14:textId="77777777" w:rsidR="00D07FF7" w:rsidRDefault="00D07FF7">
      <w:r>
        <w:separator/>
      </w:r>
    </w:p>
  </w:footnote>
  <w:footnote w:type="continuationSeparator" w:id="0">
    <w:p w14:paraId="6847C322" w14:textId="77777777" w:rsidR="00D07FF7" w:rsidRDefault="00D07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31EC" w14:textId="77777777" w:rsidR="003338B0" w:rsidRDefault="00333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54D6" w14:textId="47F26E3A" w:rsidR="00735DAC" w:rsidRDefault="00735DAC">
    <w:pPr>
      <w:pStyle w:val="Header"/>
      <w:rPr>
        <w:rFonts w:ascii="Arial" w:hAnsi="Arial"/>
        <w:sz w:val="18"/>
      </w:rPr>
    </w:pPr>
    <w:r>
      <w:rPr>
        <w:rFonts w:ascii="Arial" w:hAnsi="Arial"/>
        <w:sz w:val="18"/>
      </w:rPr>
      <w:t>CUSC v1.</w:t>
    </w:r>
    <w:r w:rsidR="00EB16E8">
      <w:rPr>
        <w:rFonts w:ascii="Arial" w:hAnsi="Arial"/>
        <w:sz w:val="18"/>
      </w:rPr>
      <w:t>2</w:t>
    </w:r>
    <w:r w:rsidR="00F06249">
      <w:rPr>
        <w:rFonts w:ascii="Arial" w:hAnsi="Arial"/>
        <w:sz w:val="1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5374" w14:textId="77777777" w:rsidR="003338B0" w:rsidRDefault="003338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4352" w14:textId="162F4EA5" w:rsidR="00735DAC" w:rsidRDefault="00735DAC">
    <w:pPr>
      <w:pStyle w:val="Header"/>
      <w:rPr>
        <w:rFonts w:ascii="Arial" w:hAnsi="Arial"/>
        <w:sz w:val="18"/>
      </w:rPr>
    </w:pPr>
    <w:r>
      <w:rPr>
        <w:rFonts w:ascii="Arial" w:hAnsi="Arial"/>
        <w:sz w:val="18"/>
      </w:rPr>
      <w:t>CUSC v1.</w:t>
    </w:r>
    <w:r w:rsidR="003C0318">
      <w:rPr>
        <w:rFonts w:ascii="Arial" w:hAnsi="Arial"/>
        <w:sz w:val="18"/>
      </w:rPr>
      <w:t>2</w:t>
    </w:r>
    <w:r w:rsidR="00A8264E">
      <w:rPr>
        <w:rFonts w:ascii="Arial" w:hAnsi="Arial"/>
        <w:sz w:val="1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la Darby">
    <w15:presenceInfo w15:providerId="AD" w15:userId="S::ella.darby_shma.co.uk#ext#@nationalgridplc.onmicrosoft.com::33d53246-03b1-4ca0-b46d-999a38373986"/>
  </w15:person>
  <w15:person w15:author="Tammy Meek (ESO)">
    <w15:presenceInfo w15:providerId="AD" w15:userId="S::Tametha.Meek@uk.nationalgrid.com::eefb1dd3-9887-4df0-a8e6-b4c0d5ff3d24"/>
  </w15:person>
  <w15:person w15:author="David Halford (NESO)">
    <w15:presenceInfo w15:providerId="AD" w15:userId="S::david.halford@uk.nationalgrid.com::c573fcee-f74c-4413-b2d4-2ec31e0f4c71"/>
  </w15:person>
  <w15:person w15:author="David Halfor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0F5D3B"/>
    <w:rsid w:val="00121564"/>
    <w:rsid w:val="00124A25"/>
    <w:rsid w:val="00152EC9"/>
    <w:rsid w:val="001637DC"/>
    <w:rsid w:val="001A5513"/>
    <w:rsid w:val="001B47F2"/>
    <w:rsid w:val="001B6AC3"/>
    <w:rsid w:val="001D303A"/>
    <w:rsid w:val="001E0B3E"/>
    <w:rsid w:val="0021667C"/>
    <w:rsid w:val="00233852"/>
    <w:rsid w:val="002340E3"/>
    <w:rsid w:val="00250AAE"/>
    <w:rsid w:val="00250CD1"/>
    <w:rsid w:val="00265EDF"/>
    <w:rsid w:val="00290E45"/>
    <w:rsid w:val="00292C3F"/>
    <w:rsid w:val="002A3007"/>
    <w:rsid w:val="002B1B49"/>
    <w:rsid w:val="002C21EE"/>
    <w:rsid w:val="002E47BA"/>
    <w:rsid w:val="00325D75"/>
    <w:rsid w:val="00326E34"/>
    <w:rsid w:val="003272C1"/>
    <w:rsid w:val="00327BB6"/>
    <w:rsid w:val="003338B0"/>
    <w:rsid w:val="00333CB3"/>
    <w:rsid w:val="0033566D"/>
    <w:rsid w:val="00335D8A"/>
    <w:rsid w:val="0036218A"/>
    <w:rsid w:val="00364940"/>
    <w:rsid w:val="00390533"/>
    <w:rsid w:val="003917DF"/>
    <w:rsid w:val="003A619C"/>
    <w:rsid w:val="003B19C3"/>
    <w:rsid w:val="003B1A80"/>
    <w:rsid w:val="003C0318"/>
    <w:rsid w:val="003E10C0"/>
    <w:rsid w:val="003F162D"/>
    <w:rsid w:val="00410EE1"/>
    <w:rsid w:val="004259EE"/>
    <w:rsid w:val="00432FBD"/>
    <w:rsid w:val="00467D95"/>
    <w:rsid w:val="004723CB"/>
    <w:rsid w:val="00475979"/>
    <w:rsid w:val="0047660C"/>
    <w:rsid w:val="00482DF4"/>
    <w:rsid w:val="005009B2"/>
    <w:rsid w:val="0050155D"/>
    <w:rsid w:val="0052035C"/>
    <w:rsid w:val="00526B15"/>
    <w:rsid w:val="0055577A"/>
    <w:rsid w:val="00570787"/>
    <w:rsid w:val="00573C00"/>
    <w:rsid w:val="005878D6"/>
    <w:rsid w:val="00593D82"/>
    <w:rsid w:val="005A4524"/>
    <w:rsid w:val="005B0577"/>
    <w:rsid w:val="005E3D61"/>
    <w:rsid w:val="005F51D3"/>
    <w:rsid w:val="006042B1"/>
    <w:rsid w:val="00611585"/>
    <w:rsid w:val="006471CA"/>
    <w:rsid w:val="00647558"/>
    <w:rsid w:val="00651941"/>
    <w:rsid w:val="0065568E"/>
    <w:rsid w:val="00665242"/>
    <w:rsid w:val="006666D6"/>
    <w:rsid w:val="00696350"/>
    <w:rsid w:val="006A4811"/>
    <w:rsid w:val="006C3583"/>
    <w:rsid w:val="006D2418"/>
    <w:rsid w:val="006E5407"/>
    <w:rsid w:val="006F48C7"/>
    <w:rsid w:val="007259F6"/>
    <w:rsid w:val="00731C31"/>
    <w:rsid w:val="00732A69"/>
    <w:rsid w:val="00735DAC"/>
    <w:rsid w:val="00736D38"/>
    <w:rsid w:val="00741C9C"/>
    <w:rsid w:val="00745974"/>
    <w:rsid w:val="00747F4A"/>
    <w:rsid w:val="007528CC"/>
    <w:rsid w:val="00782897"/>
    <w:rsid w:val="0078547B"/>
    <w:rsid w:val="007C37E4"/>
    <w:rsid w:val="007D1E9A"/>
    <w:rsid w:val="007D2C24"/>
    <w:rsid w:val="007E39CB"/>
    <w:rsid w:val="008204FF"/>
    <w:rsid w:val="00823AB8"/>
    <w:rsid w:val="00824395"/>
    <w:rsid w:val="008509AC"/>
    <w:rsid w:val="00856ED1"/>
    <w:rsid w:val="008760D9"/>
    <w:rsid w:val="008776BE"/>
    <w:rsid w:val="008A7EA8"/>
    <w:rsid w:val="008E46B0"/>
    <w:rsid w:val="008F0963"/>
    <w:rsid w:val="0092604C"/>
    <w:rsid w:val="009514C1"/>
    <w:rsid w:val="00955EEC"/>
    <w:rsid w:val="00956628"/>
    <w:rsid w:val="00970116"/>
    <w:rsid w:val="00976795"/>
    <w:rsid w:val="00992907"/>
    <w:rsid w:val="009B17F4"/>
    <w:rsid w:val="009B1C04"/>
    <w:rsid w:val="009E1DA0"/>
    <w:rsid w:val="009F22A4"/>
    <w:rsid w:val="00A33082"/>
    <w:rsid w:val="00A348CC"/>
    <w:rsid w:val="00A56967"/>
    <w:rsid w:val="00A67C1E"/>
    <w:rsid w:val="00A75721"/>
    <w:rsid w:val="00A8264E"/>
    <w:rsid w:val="00AB4F5A"/>
    <w:rsid w:val="00AC7DCD"/>
    <w:rsid w:val="00AD2CE4"/>
    <w:rsid w:val="00AD57FB"/>
    <w:rsid w:val="00AE7BE1"/>
    <w:rsid w:val="00B00609"/>
    <w:rsid w:val="00B0538C"/>
    <w:rsid w:val="00B2021F"/>
    <w:rsid w:val="00B313DC"/>
    <w:rsid w:val="00B42D93"/>
    <w:rsid w:val="00B43745"/>
    <w:rsid w:val="00B43D6B"/>
    <w:rsid w:val="00B6327E"/>
    <w:rsid w:val="00B82A2F"/>
    <w:rsid w:val="00B854F8"/>
    <w:rsid w:val="00B91062"/>
    <w:rsid w:val="00B94D11"/>
    <w:rsid w:val="00BB359B"/>
    <w:rsid w:val="00BE6B32"/>
    <w:rsid w:val="00C01917"/>
    <w:rsid w:val="00C0568B"/>
    <w:rsid w:val="00C17909"/>
    <w:rsid w:val="00C26BD0"/>
    <w:rsid w:val="00C900D2"/>
    <w:rsid w:val="00C9069A"/>
    <w:rsid w:val="00CA5872"/>
    <w:rsid w:val="00CC43A8"/>
    <w:rsid w:val="00CF6D9C"/>
    <w:rsid w:val="00D07FF7"/>
    <w:rsid w:val="00D10697"/>
    <w:rsid w:val="00D145E1"/>
    <w:rsid w:val="00D32F77"/>
    <w:rsid w:val="00D34FB3"/>
    <w:rsid w:val="00D421AE"/>
    <w:rsid w:val="00D473F9"/>
    <w:rsid w:val="00D62072"/>
    <w:rsid w:val="00D668B2"/>
    <w:rsid w:val="00D70AAC"/>
    <w:rsid w:val="00D7399E"/>
    <w:rsid w:val="00D773A1"/>
    <w:rsid w:val="00DB3D0D"/>
    <w:rsid w:val="00DB71D9"/>
    <w:rsid w:val="00DC2C20"/>
    <w:rsid w:val="00DD22BC"/>
    <w:rsid w:val="00DE180C"/>
    <w:rsid w:val="00DE4DCA"/>
    <w:rsid w:val="00E0494B"/>
    <w:rsid w:val="00E12711"/>
    <w:rsid w:val="00E31AF7"/>
    <w:rsid w:val="00E4544B"/>
    <w:rsid w:val="00E51186"/>
    <w:rsid w:val="00E567EB"/>
    <w:rsid w:val="00E92F86"/>
    <w:rsid w:val="00E95C4D"/>
    <w:rsid w:val="00E9648A"/>
    <w:rsid w:val="00EA2753"/>
    <w:rsid w:val="00EB16E8"/>
    <w:rsid w:val="00EC217C"/>
    <w:rsid w:val="00ED37DC"/>
    <w:rsid w:val="00F06249"/>
    <w:rsid w:val="00F10A14"/>
    <w:rsid w:val="00F2121C"/>
    <w:rsid w:val="00F5198E"/>
    <w:rsid w:val="00F63268"/>
    <w:rsid w:val="00F9196E"/>
    <w:rsid w:val="00F9443D"/>
    <w:rsid w:val="00FB10C5"/>
    <w:rsid w:val="00FD09E3"/>
    <w:rsid w:val="6B6784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A8264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image" Target="media/image4.wmf"/><Relationship Id="rId39" Type="http://schemas.openxmlformats.org/officeDocument/2006/relationships/oleObject" Target="embeddings/oleObject10.bin"/><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image" Target="media/image8.wmf"/><Relationship Id="rId42" Type="http://schemas.openxmlformats.org/officeDocument/2006/relationships/oleObject" Target="embeddings/oleObject12.bin"/><Relationship Id="rId47"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0.w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1.wmf"/><Relationship Id="rId29" Type="http://schemas.openxmlformats.org/officeDocument/2006/relationships/oleObject" Target="embeddings/oleObject5.bin"/><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9.bin"/><Relationship Id="rId40" Type="http://schemas.openxmlformats.org/officeDocument/2006/relationships/image" Target="media/image11.wmf"/><Relationship Id="rId45"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image" Target="media/image9.wmf"/><Relationship Id="rId10" Type="http://schemas.openxmlformats.org/officeDocument/2006/relationships/header" Target="header1.xml"/><Relationship Id="rId19" Type="http://schemas.microsoft.com/office/2018/08/relationships/commentsExtensible" Target="commentsExtensible.xml"/><Relationship Id="rId31" Type="http://schemas.openxmlformats.org/officeDocument/2006/relationships/oleObject" Target="embeddings/oleObject6.bin"/><Relationship Id="rId44" Type="http://schemas.openxmlformats.org/officeDocument/2006/relationships/oleObject" Target="embeddings/oleObject1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 Id="rId35" Type="http://schemas.openxmlformats.org/officeDocument/2006/relationships/oleObject" Target="embeddings/oleObject8.bin"/><Relationship Id="rId43" Type="http://schemas.openxmlformats.org/officeDocument/2006/relationships/image" Target="media/image12.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DDD7C38E-2CFA-4CD1-A81E-493AAA58BF02}"/>
</file>

<file path=customXml/itemProps3.xml><?xml version="1.0" encoding="utf-8"?>
<ds:datastoreItem xmlns:ds="http://schemas.openxmlformats.org/officeDocument/2006/customXml" ds:itemID="{E6809F09-EEC5-42AB-9339-28B03CACD1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59</Pages>
  <Words>14733</Words>
  <Characters>83984</Characters>
  <Application>Microsoft Office Word</Application>
  <DocSecurity>2</DocSecurity>
  <Lines>699</Lines>
  <Paragraphs>197</Paragraphs>
  <ScaleCrop>false</ScaleCrop>
  <Company>National Grid</Company>
  <LinksUpToDate>false</LinksUpToDate>
  <CharactersWithSpaces>98520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David Halford</cp:lastModifiedBy>
  <cp:revision>39</cp:revision>
  <cp:lastPrinted>2009-02-17T15:41:00Z</cp:lastPrinted>
  <dcterms:created xsi:type="dcterms:W3CDTF">2024-04-10T11:38:00Z</dcterms:created>
  <dcterms:modified xsi:type="dcterms:W3CDTF">2024-10-14T09:10:00Z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0x010100095E1BDC5029614ABF43223A464FD248</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y fmtid="{D5CDD505-2E9C-101B-9397-08002B2CF9AE}" pid="13" name="MediaServiceImageTags">
    <vt:lpwstr/>
  </property>
  <property fmtid="{D5CDD505-2E9C-101B-9397-08002B2CF9AE}" pid="14" name="GrammarlyDocumentId">
    <vt:lpwstr>4954e727190c1630c5048961a9ec57620230490c8f77f740461e6dd9f9e0aeb8</vt:lpwstr>
  </property>
</Properties>
</file>